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62DD0" w14:textId="77777777" w:rsidR="002E2339" w:rsidRPr="00761A55" w:rsidRDefault="002E2339" w:rsidP="002E2339">
      <w:pPr>
        <w:pStyle w:val="Nadpis20Bcentr"/>
        <w:widowControl w:val="0"/>
        <w:spacing w:before="120" w:line="288" w:lineRule="auto"/>
        <w:ind w:firstLine="709"/>
        <w:rPr>
          <w:color w:val="auto"/>
          <w:lang w:val="en-GB"/>
        </w:rPr>
      </w:pPr>
      <w:r w:rsidRPr="00761A55">
        <w:rPr>
          <w:color w:val="auto"/>
          <w:lang w:val="en-GB"/>
        </w:rPr>
        <w:t>STÁTNÍ TISKÁRNA CENIN, státní podnik</w:t>
      </w:r>
    </w:p>
    <w:p w14:paraId="4D184659" w14:textId="77777777" w:rsidR="002E2339" w:rsidRPr="00761A55" w:rsidRDefault="002E2339" w:rsidP="002E2339">
      <w:pPr>
        <w:pStyle w:val="Nadpis10centrblue"/>
        <w:spacing w:line="276" w:lineRule="auto"/>
        <w:rPr>
          <w:rFonts w:cs="Arial"/>
          <w:color w:val="auto"/>
          <w:sz w:val="22"/>
          <w:szCs w:val="22"/>
          <w:lang w:val="en-GB"/>
        </w:rPr>
      </w:pPr>
      <w:r w:rsidRPr="00761A55">
        <w:rPr>
          <w:color w:val="auto"/>
          <w:sz w:val="22"/>
          <w:szCs w:val="22"/>
          <w:lang w:val="en-GB"/>
        </w:rPr>
        <w:t>with its registered office at Prague 1, Růžová 6, House No. 943, Postal Code 110 00</w:t>
      </w:r>
    </w:p>
    <w:p w14:paraId="374FB09B" w14:textId="77777777" w:rsidR="002E2339" w:rsidRPr="00761A55" w:rsidRDefault="002E2339" w:rsidP="002E2339">
      <w:pPr>
        <w:pStyle w:val="Nadpis10centrblue"/>
        <w:spacing w:line="276" w:lineRule="auto"/>
        <w:rPr>
          <w:rFonts w:cs="Arial"/>
          <w:color w:val="auto"/>
          <w:sz w:val="22"/>
          <w:szCs w:val="22"/>
          <w:lang w:val="en-GB"/>
        </w:rPr>
      </w:pPr>
      <w:r w:rsidRPr="00761A55">
        <w:rPr>
          <w:color w:val="auto"/>
          <w:sz w:val="22"/>
          <w:szCs w:val="22"/>
          <w:lang w:val="en-GB"/>
        </w:rPr>
        <w:t>registered in the Commercial Register administered by the Municipal Court in Prague, section ALX, file 296</w:t>
      </w:r>
    </w:p>
    <w:p w14:paraId="0736EFD9" w14:textId="77777777" w:rsidR="002E2339" w:rsidRPr="00761A55" w:rsidRDefault="002E2339" w:rsidP="002E2339">
      <w:pPr>
        <w:pStyle w:val="Nadpis10centrblue"/>
        <w:spacing w:line="276" w:lineRule="auto"/>
        <w:rPr>
          <w:rFonts w:cs="Arial"/>
          <w:color w:val="auto"/>
          <w:sz w:val="22"/>
          <w:szCs w:val="22"/>
          <w:lang w:val="en-GB"/>
        </w:rPr>
      </w:pPr>
      <w:r w:rsidRPr="00761A55">
        <w:rPr>
          <w:color w:val="auto"/>
          <w:sz w:val="22"/>
          <w:szCs w:val="22"/>
          <w:lang w:val="en-GB"/>
        </w:rPr>
        <w:t>Represented by</w:t>
      </w:r>
    </w:p>
    <w:p w14:paraId="619BFA86" w14:textId="77777777" w:rsidR="002E2339" w:rsidRPr="00761A55" w:rsidRDefault="002E2339" w:rsidP="002E2339">
      <w:pPr>
        <w:pStyle w:val="Nadpis10Bcentrblue"/>
        <w:spacing w:line="276" w:lineRule="auto"/>
        <w:rPr>
          <w:rFonts w:cs="Arial"/>
          <w:color w:val="auto"/>
          <w:sz w:val="22"/>
          <w:szCs w:val="22"/>
          <w:lang w:val="en-GB"/>
        </w:rPr>
      </w:pPr>
      <w:r w:rsidRPr="00761A55">
        <w:rPr>
          <w:color w:val="auto"/>
          <w:sz w:val="22"/>
          <w:szCs w:val="22"/>
          <w:lang w:val="en-GB"/>
        </w:rPr>
        <w:t xml:space="preserve">Tomáš Hebelka, MSc, </w:t>
      </w:r>
    </w:p>
    <w:p w14:paraId="37E6C457" w14:textId="77777777" w:rsidR="002E2339" w:rsidRPr="00761A55" w:rsidRDefault="002E2339" w:rsidP="002E2339">
      <w:pPr>
        <w:pStyle w:val="Nadpis10Bcentrblue"/>
        <w:widowControl w:val="0"/>
        <w:spacing w:line="288" w:lineRule="auto"/>
        <w:rPr>
          <w:rFonts w:cs="Arial"/>
          <w:b w:val="0"/>
          <w:color w:val="auto"/>
          <w:lang w:val="en-GB"/>
        </w:rPr>
      </w:pPr>
      <w:r w:rsidRPr="00761A55">
        <w:rPr>
          <w:b w:val="0"/>
          <w:color w:val="auto"/>
          <w:sz w:val="22"/>
          <w:szCs w:val="22"/>
          <w:lang w:val="en-GB"/>
        </w:rPr>
        <w:t>Chief Executive Officer</w:t>
      </w:r>
    </w:p>
    <w:p w14:paraId="2B071965" w14:textId="77777777" w:rsidR="002E2339" w:rsidRPr="00761A55" w:rsidRDefault="002E2339" w:rsidP="002E2339">
      <w:pPr>
        <w:pStyle w:val="Nadpis10rightblue"/>
        <w:widowControl w:val="0"/>
        <w:spacing w:after="120" w:line="288" w:lineRule="auto"/>
        <w:rPr>
          <w:rFonts w:cs="Arial"/>
          <w:lang w:val="en-GB"/>
        </w:rPr>
      </w:pPr>
      <w:r w:rsidRPr="00761A55">
        <w:rPr>
          <w:rFonts w:cs="Arial"/>
          <w:noProof/>
          <w:lang w:val="en-GB" w:eastAsia="cs-CZ"/>
        </w:rPr>
        <mc:AlternateContent>
          <mc:Choice Requires="wps">
            <w:drawing>
              <wp:anchor distT="0" distB="0" distL="114300" distR="114300" simplePos="0" relativeHeight="251659264" behindDoc="0" locked="0" layoutInCell="1" allowOverlap="1" wp14:anchorId="2C5952BE" wp14:editId="79C815D1">
                <wp:simplePos x="0" y="0"/>
                <wp:positionH relativeFrom="column">
                  <wp:posOffset>0</wp:posOffset>
                </wp:positionH>
                <wp:positionV relativeFrom="paragraph">
                  <wp:posOffset>25400</wp:posOffset>
                </wp:positionV>
                <wp:extent cx="5715000" cy="19050"/>
                <wp:effectExtent l="0" t="0" r="19050" b="1905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19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5BA82" id="Přímá spojnic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50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"/>
            </w:pict>
          </mc:Fallback>
        </mc:AlternateContent>
      </w:r>
      <w:r w:rsidRPr="00761A55">
        <w:rPr>
          <w:rFonts w:cs="Arial"/>
          <w:lang w:val="en-GB"/>
        </w:rPr>
        <w:t xml:space="preserve">  </w:t>
      </w:r>
    </w:p>
    <w:p w14:paraId="4A65FEB9" w14:textId="77777777" w:rsidR="002E2339" w:rsidRPr="00761A55" w:rsidRDefault="002E2339" w:rsidP="002E2339">
      <w:pPr>
        <w:widowControl w:val="0"/>
        <w:spacing w:after="120" w:line="288" w:lineRule="auto"/>
        <w:jc w:val="center"/>
        <w:rPr>
          <w:rFonts w:ascii="Arial" w:hAnsi="Arial" w:cs="Arial"/>
          <w:lang w:val="en-GB"/>
        </w:rPr>
      </w:pPr>
      <w:r w:rsidRPr="00761A55">
        <w:rPr>
          <w:rFonts w:ascii="Arial" w:hAnsi="Arial" w:cs="Arial"/>
          <w:noProof/>
          <w:lang w:val="en-GB"/>
        </w:rPr>
        <w:drawing>
          <wp:inline distT="0" distB="0" distL="0" distR="0" wp14:anchorId="0BF9E81E" wp14:editId="0D4A7DAD">
            <wp:extent cx="2057400" cy="1032331"/>
            <wp:effectExtent l="0" t="0" r="0" b="0"/>
            <wp:docPr id="1" name="Obrázek 3" descr="S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ST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9956" cy="1043649"/>
                    </a:xfrm>
                    <a:prstGeom prst="rect">
                      <a:avLst/>
                    </a:prstGeom>
                    <a:noFill/>
                    <a:ln>
                      <a:noFill/>
                    </a:ln>
                  </pic:spPr>
                </pic:pic>
              </a:graphicData>
            </a:graphic>
          </wp:inline>
        </w:drawing>
      </w:r>
    </w:p>
    <w:p w14:paraId="45E9E08A" w14:textId="77777777" w:rsidR="002E2339" w:rsidRPr="00761A55" w:rsidRDefault="002E2339" w:rsidP="002E2339">
      <w:pPr>
        <w:widowControl w:val="0"/>
        <w:spacing w:after="120" w:line="288" w:lineRule="auto"/>
        <w:jc w:val="center"/>
        <w:rPr>
          <w:rFonts w:ascii="Arial" w:hAnsi="Arial" w:cs="Arial"/>
          <w:b/>
          <w:sz w:val="28"/>
          <w:szCs w:val="28"/>
          <w:lang w:val="en-GB"/>
        </w:rPr>
      </w:pPr>
    </w:p>
    <w:p w14:paraId="3857E619" w14:textId="77777777" w:rsidR="002E2339" w:rsidRPr="00761A55" w:rsidRDefault="002E2339" w:rsidP="002E2339">
      <w:pPr>
        <w:widowControl w:val="0"/>
        <w:spacing w:after="120" w:line="288" w:lineRule="auto"/>
        <w:jc w:val="center"/>
        <w:rPr>
          <w:rFonts w:ascii="Arial" w:hAnsi="Arial" w:cs="Arial"/>
          <w:b/>
          <w:sz w:val="40"/>
          <w:szCs w:val="40"/>
          <w:lang w:val="en-GB"/>
        </w:rPr>
      </w:pPr>
      <w:r w:rsidRPr="00761A55">
        <w:rPr>
          <w:rFonts w:ascii="Arial" w:hAnsi="Arial" w:cs="Arial"/>
          <w:b/>
          <w:sz w:val="40"/>
          <w:szCs w:val="40"/>
          <w:lang w:val="en-GB"/>
        </w:rPr>
        <w:t>TENDER DOCUMENTATION</w:t>
      </w:r>
    </w:p>
    <w:p w14:paraId="1F23305D" w14:textId="77777777" w:rsidR="002E2339" w:rsidRPr="00761A55" w:rsidRDefault="002E2339" w:rsidP="002E2339">
      <w:pPr>
        <w:widowControl w:val="0"/>
        <w:spacing w:after="120" w:line="288" w:lineRule="auto"/>
        <w:jc w:val="center"/>
        <w:rPr>
          <w:rFonts w:ascii="Arial" w:hAnsi="Arial" w:cs="Arial"/>
          <w:b/>
          <w:lang w:val="en-GB"/>
        </w:rPr>
      </w:pPr>
    </w:p>
    <w:p w14:paraId="24032D1D" w14:textId="77777777" w:rsidR="002E2339" w:rsidRPr="00761A55" w:rsidRDefault="002E2339" w:rsidP="002E2339">
      <w:pPr>
        <w:widowControl w:val="0"/>
        <w:tabs>
          <w:tab w:val="center" w:pos="4535"/>
          <w:tab w:val="left" w:pos="6510"/>
        </w:tabs>
        <w:spacing w:after="120" w:line="288" w:lineRule="auto"/>
        <w:rPr>
          <w:rFonts w:ascii="Arial" w:hAnsi="Arial" w:cs="Arial"/>
          <w:lang w:val="en-GB"/>
        </w:rPr>
      </w:pPr>
      <w:r w:rsidRPr="00761A55">
        <w:rPr>
          <w:rFonts w:ascii="Arial" w:hAnsi="Arial" w:cs="Arial"/>
          <w:lang w:val="en-GB"/>
        </w:rPr>
        <w:tab/>
        <w:t>(</w:t>
      </w:r>
      <w:r w:rsidRPr="00761A55">
        <w:rPr>
          <w:rFonts w:ascii="Arial" w:hAnsi="Arial"/>
          <w:sz w:val="22"/>
          <w:szCs w:val="22"/>
          <w:lang w:val="en-GB"/>
        </w:rPr>
        <w:t>hereinafter "TD")</w:t>
      </w:r>
      <w:r w:rsidRPr="00761A55">
        <w:rPr>
          <w:rFonts w:ascii="Arial" w:hAnsi="Arial" w:cs="Arial"/>
          <w:lang w:val="en-GB"/>
        </w:rPr>
        <w:tab/>
      </w:r>
    </w:p>
    <w:p w14:paraId="28E67665" w14:textId="77777777" w:rsidR="002E2339" w:rsidRPr="00761A55" w:rsidRDefault="002E2339" w:rsidP="002E2339">
      <w:pPr>
        <w:pStyle w:val="Nadpis14Bcentr"/>
        <w:spacing w:before="0" w:after="0" w:line="276" w:lineRule="auto"/>
        <w:ind w:right="57"/>
        <w:rPr>
          <w:color w:val="auto"/>
          <w:sz w:val="22"/>
          <w:szCs w:val="22"/>
          <w:lang w:val="en-GB"/>
        </w:rPr>
      </w:pPr>
      <w:r w:rsidRPr="00761A55">
        <w:rPr>
          <w:color w:val="auto"/>
          <w:sz w:val="22"/>
          <w:szCs w:val="22"/>
          <w:lang w:val="en-GB"/>
        </w:rPr>
        <w:t xml:space="preserve">for the purpose of processing tenders for </w:t>
      </w:r>
      <w:r w:rsidRPr="00761A55">
        <w:rPr>
          <w:color w:val="auto"/>
          <w:sz w:val="22"/>
          <w:szCs w:val="22"/>
          <w:u w:val="single"/>
          <w:lang w:val="en-GB"/>
        </w:rPr>
        <w:t>supplies</w:t>
      </w:r>
      <w:r w:rsidRPr="00761A55">
        <w:rPr>
          <w:color w:val="auto"/>
          <w:sz w:val="22"/>
          <w:szCs w:val="22"/>
          <w:lang w:val="en-GB"/>
        </w:rPr>
        <w:t xml:space="preserve"> contract to be awarded in </w:t>
      </w:r>
      <w:r w:rsidRPr="00761A55">
        <w:rPr>
          <w:color w:val="auto"/>
          <w:sz w:val="22"/>
          <w:szCs w:val="22"/>
          <w:u w:val="single"/>
          <w:lang w:val="en-GB"/>
        </w:rPr>
        <w:t>over-threshold</w:t>
      </w:r>
      <w:r w:rsidRPr="00761A55">
        <w:rPr>
          <w:color w:val="auto"/>
          <w:sz w:val="22"/>
          <w:szCs w:val="22"/>
          <w:lang w:val="en-GB"/>
        </w:rPr>
        <w:t xml:space="preserve"> regime in an </w:t>
      </w:r>
      <w:r w:rsidRPr="00761A55">
        <w:rPr>
          <w:color w:val="auto"/>
          <w:sz w:val="22"/>
          <w:szCs w:val="22"/>
          <w:u w:val="single"/>
          <w:lang w:val="en-GB"/>
        </w:rPr>
        <w:t>open</w:t>
      </w:r>
      <w:r w:rsidRPr="00761A55">
        <w:rPr>
          <w:color w:val="auto"/>
          <w:sz w:val="22"/>
          <w:szCs w:val="22"/>
          <w:lang w:val="en-GB"/>
        </w:rPr>
        <w:t xml:space="preserve"> procedure pursuant to Section 56 of Act No. 134/2016 Coll., on public procurement, as amended (hereinafter referred to as the “Act”</w:t>
      </w:r>
      <w:r w:rsidRPr="00761A55">
        <w:rPr>
          <w:rStyle w:val="Znakapoznpodarou"/>
          <w:color w:val="auto"/>
          <w:sz w:val="22"/>
          <w:szCs w:val="22"/>
          <w:lang w:val="en-GB"/>
        </w:rPr>
        <w:footnoteReference w:id="1"/>
      </w:r>
      <w:r w:rsidRPr="00761A55">
        <w:rPr>
          <w:color w:val="auto"/>
          <w:sz w:val="22"/>
          <w:szCs w:val="22"/>
          <w:lang w:val="en-GB"/>
        </w:rPr>
        <w:t>)</w:t>
      </w:r>
    </w:p>
    <w:p w14:paraId="2C58D7C2" w14:textId="77777777" w:rsidR="002E2339" w:rsidRPr="00761A55" w:rsidRDefault="002E2339" w:rsidP="002E2339">
      <w:pPr>
        <w:pStyle w:val="Nadpis14Bcentr"/>
        <w:spacing w:before="0" w:after="0" w:line="276" w:lineRule="auto"/>
        <w:ind w:right="57"/>
        <w:rPr>
          <w:color w:val="auto"/>
          <w:sz w:val="22"/>
          <w:szCs w:val="22"/>
          <w:lang w:val="en-GB"/>
        </w:rPr>
      </w:pPr>
    </w:p>
    <w:p w14:paraId="675A09DC" w14:textId="77777777" w:rsidR="002E2339" w:rsidRPr="00761A55" w:rsidRDefault="002E2339" w:rsidP="002E2339">
      <w:pPr>
        <w:pStyle w:val="Nadpis14Bcentr"/>
        <w:spacing w:before="0" w:after="0" w:line="276" w:lineRule="auto"/>
        <w:ind w:right="57"/>
        <w:rPr>
          <w:color w:val="auto"/>
          <w:sz w:val="22"/>
          <w:szCs w:val="22"/>
          <w:lang w:val="en-GB"/>
        </w:rPr>
      </w:pPr>
    </w:p>
    <w:p w14:paraId="04393BB4" w14:textId="77777777" w:rsidR="002E2339" w:rsidRPr="00761A55" w:rsidRDefault="002E2339" w:rsidP="002E2339">
      <w:pPr>
        <w:pStyle w:val="Nadpis14Bcentr"/>
        <w:spacing w:before="0" w:after="0" w:line="276" w:lineRule="auto"/>
        <w:ind w:right="57"/>
        <w:rPr>
          <w:color w:val="auto"/>
          <w:sz w:val="22"/>
          <w:szCs w:val="22"/>
          <w:lang w:val="en-GB"/>
        </w:rPr>
      </w:pPr>
    </w:p>
    <w:p w14:paraId="22B428C2" w14:textId="77777777" w:rsidR="002E2339" w:rsidRPr="00761A55" w:rsidRDefault="002E2339" w:rsidP="002E2339">
      <w:pPr>
        <w:widowControl w:val="0"/>
        <w:spacing w:after="120" w:line="288" w:lineRule="auto"/>
        <w:ind w:right="142"/>
        <w:jc w:val="center"/>
        <w:rPr>
          <w:rFonts w:ascii="Arial" w:hAnsi="Arial" w:cs="Arial"/>
          <w:b/>
          <w:lang w:val="en-GB"/>
        </w:rPr>
      </w:pPr>
    </w:p>
    <w:p w14:paraId="748C4F13" w14:textId="77777777" w:rsidR="002E2339" w:rsidRPr="00761A55" w:rsidRDefault="002E2339" w:rsidP="002E2339">
      <w:pPr>
        <w:widowControl w:val="0"/>
        <w:pBdr>
          <w:top w:val="single" w:sz="4" w:space="1" w:color="auto"/>
          <w:left w:val="single" w:sz="4" w:space="4" w:color="auto"/>
          <w:bottom w:val="single" w:sz="4" w:space="1" w:color="auto"/>
          <w:right w:val="single" w:sz="4" w:space="4" w:color="auto"/>
        </w:pBdr>
        <w:shd w:val="clear" w:color="auto" w:fill="B4C6E7" w:themeFill="accent1" w:themeFillTint="66"/>
        <w:spacing w:after="120" w:line="288" w:lineRule="auto"/>
        <w:ind w:right="142"/>
        <w:jc w:val="center"/>
        <w:rPr>
          <w:rFonts w:ascii="Arial" w:hAnsi="Arial" w:cs="Arial"/>
          <w:b/>
          <w:caps/>
          <w:sz w:val="40"/>
          <w:szCs w:val="40"/>
          <w:lang w:val="en-GB"/>
        </w:rPr>
      </w:pPr>
      <w:r w:rsidRPr="00761A55">
        <w:rPr>
          <w:rFonts w:ascii="Arial" w:hAnsi="Arial" w:cs="Arial"/>
          <w:b/>
          <w:sz w:val="40"/>
          <w:szCs w:val="40"/>
          <w:lang w:val="en-GB"/>
        </w:rPr>
        <w:t>Production and Supply of Chip Prelaminates</w:t>
      </w:r>
    </w:p>
    <w:p w14:paraId="45C2795F" w14:textId="77777777" w:rsidR="002E2339" w:rsidRPr="00761A55" w:rsidRDefault="002E2339" w:rsidP="002E2339">
      <w:pPr>
        <w:widowControl w:val="0"/>
        <w:spacing w:after="120" w:line="288" w:lineRule="auto"/>
        <w:ind w:right="142"/>
        <w:jc w:val="center"/>
        <w:rPr>
          <w:rFonts w:ascii="Arial" w:hAnsi="Arial" w:cs="Arial"/>
          <w:b/>
          <w:lang w:val="en-GB"/>
        </w:rPr>
      </w:pPr>
    </w:p>
    <w:p w14:paraId="50B719E3" w14:textId="77777777" w:rsidR="002E2339" w:rsidRPr="00761A55" w:rsidRDefault="002E2339" w:rsidP="002E2339">
      <w:pPr>
        <w:pStyle w:val="Odstavecseseznamem"/>
        <w:numPr>
          <w:ilvl w:val="0"/>
          <w:numId w:val="1"/>
        </w:numPr>
        <w:spacing w:after="240"/>
        <w:ind w:left="567" w:hanging="567"/>
        <w:jc w:val="both"/>
        <w:rPr>
          <w:rFonts w:ascii="Arial" w:hAnsi="Arial" w:cs="Arial"/>
          <w:b/>
          <w:sz w:val="22"/>
          <w:szCs w:val="22"/>
          <w:lang w:val="en-GB"/>
        </w:rPr>
      </w:pPr>
      <w:r w:rsidRPr="00761A55">
        <w:rPr>
          <w:rFonts w:ascii="Arial" w:hAnsi="Arial" w:cs="Arial"/>
          <w:b/>
          <w:sz w:val="22"/>
          <w:szCs w:val="22"/>
          <w:u w:val="single"/>
          <w:lang w:val="en-GB"/>
        </w:rPr>
        <w:br w:type="page"/>
      </w:r>
      <w:r w:rsidRPr="00761A55">
        <w:rPr>
          <w:rFonts w:ascii="Arial" w:hAnsi="Arial"/>
          <w:b/>
          <w:sz w:val="22"/>
          <w:szCs w:val="22"/>
          <w:lang w:val="en-GB"/>
        </w:rPr>
        <w:lastRenderedPageBreak/>
        <w:t>IDENTIFICATION DATA OF THE CONTRACTING AUTHORITY</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419"/>
      </w:tblGrid>
      <w:tr w:rsidR="002E2339" w:rsidRPr="00761A55" w14:paraId="7DA18BB1" w14:textId="77777777" w:rsidTr="008272BB">
        <w:trPr>
          <w:trHeight w:val="454"/>
        </w:trPr>
        <w:tc>
          <w:tcPr>
            <w:tcW w:w="3227" w:type="dxa"/>
            <w:shd w:val="clear" w:color="auto" w:fill="DEEAF6"/>
            <w:vAlign w:val="center"/>
          </w:tcPr>
          <w:p w14:paraId="1B68F448" w14:textId="77777777" w:rsidR="002E2339" w:rsidRPr="00761A55" w:rsidRDefault="002E2339" w:rsidP="008272BB">
            <w:pPr>
              <w:pStyle w:val="cpNormal"/>
              <w:widowControl w:val="0"/>
              <w:spacing w:after="0" w:line="288" w:lineRule="auto"/>
              <w:ind w:left="57" w:right="57"/>
              <w:rPr>
                <w:rFonts w:ascii="Arial" w:hAnsi="Arial" w:cs="Arial"/>
                <w:bCs/>
                <w:lang w:val="en-GB"/>
              </w:rPr>
            </w:pPr>
            <w:r w:rsidRPr="00761A55">
              <w:rPr>
                <w:rFonts w:ascii="Arial" w:hAnsi="Arial"/>
                <w:bCs/>
                <w:lang w:val="en-GB"/>
              </w:rPr>
              <w:t>Contracting Authority:</w:t>
            </w:r>
          </w:p>
        </w:tc>
        <w:tc>
          <w:tcPr>
            <w:tcW w:w="5419" w:type="dxa"/>
            <w:shd w:val="clear" w:color="auto" w:fill="auto"/>
            <w:vAlign w:val="center"/>
          </w:tcPr>
          <w:p w14:paraId="24702754" w14:textId="77777777" w:rsidR="002E2339" w:rsidRPr="00761A55" w:rsidRDefault="002E2339" w:rsidP="008272BB">
            <w:pPr>
              <w:pStyle w:val="cpNormal"/>
              <w:widowControl w:val="0"/>
              <w:spacing w:after="0" w:line="288" w:lineRule="auto"/>
              <w:ind w:left="57" w:right="57"/>
              <w:rPr>
                <w:rFonts w:ascii="Arial" w:hAnsi="Arial" w:cs="Arial"/>
                <w:b/>
                <w:lang w:val="en-GB"/>
              </w:rPr>
            </w:pPr>
            <w:r w:rsidRPr="00761A55">
              <w:rPr>
                <w:rFonts w:ascii="Arial" w:hAnsi="Arial" w:cs="Arial"/>
                <w:b/>
                <w:lang w:val="en-GB"/>
              </w:rPr>
              <w:t>STÁTNÍ TISKÁRNA CENIN, státní podnik</w:t>
            </w:r>
          </w:p>
        </w:tc>
      </w:tr>
      <w:tr w:rsidR="002E2339" w:rsidRPr="00761A55" w14:paraId="2A6AC1DF" w14:textId="77777777" w:rsidTr="008272BB">
        <w:trPr>
          <w:trHeight w:val="454"/>
        </w:trPr>
        <w:tc>
          <w:tcPr>
            <w:tcW w:w="3227" w:type="dxa"/>
            <w:shd w:val="clear" w:color="auto" w:fill="DEEAF6"/>
            <w:vAlign w:val="center"/>
          </w:tcPr>
          <w:p w14:paraId="3978FEC3"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rPr>
              <w:t>Registered office:</w:t>
            </w:r>
          </w:p>
        </w:tc>
        <w:tc>
          <w:tcPr>
            <w:tcW w:w="5419" w:type="dxa"/>
            <w:shd w:val="clear" w:color="auto" w:fill="auto"/>
            <w:vAlign w:val="center"/>
          </w:tcPr>
          <w:p w14:paraId="71D2433F"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rPr>
              <w:t>Prague 1, Růžová 6, čp. 943, PSČ 110 00, Czech Republic</w:t>
            </w:r>
          </w:p>
        </w:tc>
      </w:tr>
      <w:tr w:rsidR="002E2339" w:rsidRPr="00761A55" w14:paraId="03CC1B39" w14:textId="77777777" w:rsidTr="008272BB">
        <w:trPr>
          <w:trHeight w:val="454"/>
        </w:trPr>
        <w:tc>
          <w:tcPr>
            <w:tcW w:w="3227" w:type="dxa"/>
            <w:shd w:val="clear" w:color="auto" w:fill="DEEAF6"/>
            <w:vAlign w:val="center"/>
          </w:tcPr>
          <w:p w14:paraId="5C9C56C3"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rPr>
              <w:t>Bussiness ID:</w:t>
            </w:r>
          </w:p>
        </w:tc>
        <w:tc>
          <w:tcPr>
            <w:tcW w:w="5419" w:type="dxa"/>
            <w:shd w:val="clear" w:color="auto" w:fill="auto"/>
            <w:vAlign w:val="center"/>
          </w:tcPr>
          <w:p w14:paraId="74B94D01"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rPr>
              <w:t>00001279</w:t>
            </w:r>
          </w:p>
        </w:tc>
      </w:tr>
      <w:tr w:rsidR="002E2339" w:rsidRPr="00761A55" w14:paraId="61525F90" w14:textId="77777777" w:rsidTr="008272BB">
        <w:trPr>
          <w:trHeight w:val="454"/>
        </w:trPr>
        <w:tc>
          <w:tcPr>
            <w:tcW w:w="3227" w:type="dxa"/>
            <w:shd w:val="clear" w:color="auto" w:fill="DEEAF6"/>
            <w:vAlign w:val="center"/>
          </w:tcPr>
          <w:p w14:paraId="483D16EC"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lang w:val="en-GB"/>
              </w:rPr>
              <w:t>Statutory body:</w:t>
            </w:r>
          </w:p>
        </w:tc>
        <w:tc>
          <w:tcPr>
            <w:tcW w:w="5419" w:type="dxa"/>
            <w:shd w:val="clear" w:color="auto" w:fill="auto"/>
            <w:vAlign w:val="center"/>
          </w:tcPr>
          <w:p w14:paraId="6AA544EE"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eastAsia="x-none"/>
              </w:rPr>
              <w:t xml:space="preserve">Tomáš Hebelka, MSc, </w:t>
            </w:r>
            <w:r w:rsidRPr="00761A55">
              <w:rPr>
                <w:rFonts w:ascii="Arial" w:hAnsi="Arial"/>
                <w:lang w:val="en-GB"/>
              </w:rPr>
              <w:t>Chief Executive Officer</w:t>
            </w:r>
          </w:p>
        </w:tc>
      </w:tr>
      <w:tr w:rsidR="002E2339" w:rsidRPr="00761A55" w14:paraId="3C6FA75B" w14:textId="77777777" w:rsidTr="008272BB">
        <w:trPr>
          <w:trHeight w:val="454"/>
        </w:trPr>
        <w:tc>
          <w:tcPr>
            <w:tcW w:w="3227" w:type="dxa"/>
            <w:shd w:val="clear" w:color="auto" w:fill="DEEAF6"/>
            <w:vAlign w:val="center"/>
          </w:tcPr>
          <w:p w14:paraId="3028EFE1"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lang w:val="en-GB"/>
              </w:rPr>
              <w:t>Contact person:</w:t>
            </w:r>
          </w:p>
        </w:tc>
        <w:tc>
          <w:tcPr>
            <w:tcW w:w="5419" w:type="dxa"/>
            <w:shd w:val="clear" w:color="auto" w:fill="auto"/>
            <w:vAlign w:val="center"/>
          </w:tcPr>
          <w:p w14:paraId="2D87590A" w14:textId="77777777" w:rsidR="002E2339" w:rsidRPr="00761A55" w:rsidRDefault="002E2339" w:rsidP="008272BB">
            <w:pPr>
              <w:pStyle w:val="cpNormal"/>
              <w:spacing w:after="0" w:line="288" w:lineRule="auto"/>
              <w:ind w:left="57" w:right="57"/>
              <w:rPr>
                <w:rFonts w:ascii="Arial" w:hAnsi="Arial" w:cs="Arial"/>
                <w:lang w:val="en-GB"/>
              </w:rPr>
            </w:pPr>
            <w:r w:rsidRPr="00761A55">
              <w:rPr>
                <w:rFonts w:ascii="Arial" w:hAnsi="Arial" w:cs="Arial"/>
                <w:lang w:val="en-GB"/>
              </w:rPr>
              <w:t>Mgr. Zuzana Šenoldová</w:t>
            </w:r>
          </w:p>
        </w:tc>
      </w:tr>
      <w:tr w:rsidR="002E2339" w:rsidRPr="00761A55" w14:paraId="051368B4" w14:textId="77777777" w:rsidTr="008272BB">
        <w:trPr>
          <w:trHeight w:val="454"/>
        </w:trPr>
        <w:tc>
          <w:tcPr>
            <w:tcW w:w="3227" w:type="dxa"/>
            <w:shd w:val="clear" w:color="auto" w:fill="DEEAF6"/>
            <w:vAlign w:val="center"/>
          </w:tcPr>
          <w:p w14:paraId="227415EB"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rPr>
              <w:t>E-mail:</w:t>
            </w:r>
          </w:p>
        </w:tc>
        <w:tc>
          <w:tcPr>
            <w:tcW w:w="5419" w:type="dxa"/>
            <w:shd w:val="clear" w:color="auto" w:fill="auto"/>
            <w:vAlign w:val="center"/>
          </w:tcPr>
          <w:p w14:paraId="5A799343" w14:textId="77777777" w:rsidR="002E2339" w:rsidRPr="00761A55" w:rsidRDefault="005C2FF8" w:rsidP="008272BB">
            <w:pPr>
              <w:pStyle w:val="cpNormal"/>
              <w:spacing w:after="0" w:line="288" w:lineRule="auto"/>
              <w:ind w:left="57" w:right="57"/>
              <w:rPr>
                <w:rFonts w:ascii="Arial" w:hAnsi="Arial" w:cs="Arial"/>
                <w:lang w:val="en-GB"/>
              </w:rPr>
            </w:pPr>
            <w:hyperlink r:id="rId8" w:history="1">
              <w:r w:rsidR="002E2339" w:rsidRPr="00761A55">
                <w:rPr>
                  <w:rStyle w:val="Hypertextovodkaz"/>
                  <w:rFonts w:ascii="Arial" w:hAnsi="Arial" w:cs="Arial"/>
                  <w:lang w:val="en-GB"/>
                </w:rPr>
                <w:t xml:space="preserve">senoldova.zuzana@stc.cz </w:t>
              </w:r>
            </w:hyperlink>
            <w:r w:rsidR="002E2339" w:rsidRPr="00761A55">
              <w:rPr>
                <w:rFonts w:ascii="Arial" w:hAnsi="Arial" w:cs="Arial"/>
                <w:lang w:val="en-GB"/>
              </w:rPr>
              <w:t xml:space="preserve">   </w:t>
            </w:r>
          </w:p>
        </w:tc>
      </w:tr>
      <w:tr w:rsidR="002E2339" w:rsidRPr="00761A55" w14:paraId="34A71364" w14:textId="77777777" w:rsidTr="008272BB">
        <w:trPr>
          <w:trHeight w:val="454"/>
        </w:trPr>
        <w:tc>
          <w:tcPr>
            <w:tcW w:w="3227" w:type="dxa"/>
            <w:shd w:val="clear" w:color="auto" w:fill="DEEAF6"/>
            <w:vAlign w:val="center"/>
          </w:tcPr>
          <w:p w14:paraId="54A4826D"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lang w:val="en-GB"/>
              </w:rPr>
              <w:t>Data box identifier:</w:t>
            </w:r>
          </w:p>
        </w:tc>
        <w:tc>
          <w:tcPr>
            <w:tcW w:w="5419" w:type="dxa"/>
            <w:shd w:val="clear" w:color="auto" w:fill="auto"/>
            <w:vAlign w:val="center"/>
          </w:tcPr>
          <w:p w14:paraId="462C82EA"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rPr>
              <w:t>hqe39ah</w:t>
            </w:r>
          </w:p>
        </w:tc>
      </w:tr>
      <w:tr w:rsidR="002E2339" w:rsidRPr="00761A55" w14:paraId="7CA07C97" w14:textId="77777777" w:rsidTr="008272BB">
        <w:trPr>
          <w:trHeight w:val="454"/>
        </w:trPr>
        <w:tc>
          <w:tcPr>
            <w:tcW w:w="3227" w:type="dxa"/>
            <w:shd w:val="clear" w:color="auto" w:fill="DEEAF6"/>
            <w:vAlign w:val="center"/>
          </w:tcPr>
          <w:p w14:paraId="089FA8A4"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lang w:val="en-GB"/>
              </w:rPr>
              <w:t>Contracting Authority’s profile / electronic tool:</w:t>
            </w:r>
          </w:p>
        </w:tc>
        <w:tc>
          <w:tcPr>
            <w:tcW w:w="5419" w:type="dxa"/>
            <w:shd w:val="clear" w:color="auto" w:fill="auto"/>
            <w:vAlign w:val="center"/>
          </w:tcPr>
          <w:p w14:paraId="70154FBA" w14:textId="77777777" w:rsidR="002E2339" w:rsidRPr="00761A55" w:rsidRDefault="005C2FF8" w:rsidP="008272BB">
            <w:pPr>
              <w:pStyle w:val="cpNormal"/>
              <w:widowControl w:val="0"/>
              <w:spacing w:after="0" w:line="288" w:lineRule="auto"/>
              <w:ind w:left="57" w:right="57"/>
              <w:rPr>
                <w:rFonts w:ascii="Arial" w:hAnsi="Arial" w:cs="Arial"/>
                <w:lang w:val="en-GB"/>
              </w:rPr>
            </w:pPr>
            <w:hyperlink r:id="rId9" w:history="1">
              <w:r w:rsidR="002E2339" w:rsidRPr="00761A55">
                <w:rPr>
                  <w:rStyle w:val="Hypertextovodkaz"/>
                  <w:rFonts w:ascii="Arial" w:hAnsi="Arial" w:cs="Arial"/>
                  <w:lang w:val="en-GB"/>
                </w:rPr>
                <w:t>https://mfcr.ezak.cz/profile_display_53.html</w:t>
              </w:r>
            </w:hyperlink>
          </w:p>
        </w:tc>
      </w:tr>
    </w:tbl>
    <w:p w14:paraId="33D8ADF5" w14:textId="486229F0" w:rsidR="002E2339" w:rsidRDefault="002E2339" w:rsidP="002E2339">
      <w:pPr>
        <w:pStyle w:val="Odstavecseseznamem"/>
        <w:suppressLineNumbers/>
        <w:tabs>
          <w:tab w:val="left" w:pos="426"/>
        </w:tabs>
        <w:suppressAutoHyphens/>
        <w:autoSpaceDE/>
        <w:autoSpaceDN/>
        <w:adjustRightInd/>
        <w:spacing w:before="240" w:after="120" w:line="276" w:lineRule="auto"/>
        <w:ind w:left="360"/>
        <w:jc w:val="both"/>
        <w:rPr>
          <w:rFonts w:ascii="Arial" w:hAnsi="Arial" w:cs="Arial"/>
          <w:bCs/>
          <w:sz w:val="22"/>
          <w:szCs w:val="22"/>
          <w:lang w:val="en-GB"/>
        </w:rPr>
      </w:pPr>
      <w:r w:rsidRPr="00761A55">
        <w:rPr>
          <w:rFonts w:ascii="Arial" w:hAnsi="Arial" w:cs="Arial"/>
          <w:bCs/>
          <w:sz w:val="22"/>
          <w:szCs w:val="22"/>
          <w:lang w:val="en-GB"/>
        </w:rPr>
        <w:t>(hereinafter the “</w:t>
      </w:r>
      <w:bookmarkStart w:id="0" w:name="_Hlk57052339"/>
      <w:r w:rsidRPr="00761A55">
        <w:rPr>
          <w:rFonts w:ascii="Arial" w:hAnsi="Arial" w:cs="Arial"/>
          <w:b/>
          <w:sz w:val="22"/>
          <w:szCs w:val="22"/>
          <w:lang w:val="en-GB"/>
        </w:rPr>
        <w:t>Contracting Authority</w:t>
      </w:r>
      <w:bookmarkEnd w:id="0"/>
      <w:r w:rsidRPr="00761A55">
        <w:rPr>
          <w:rFonts w:ascii="Arial" w:hAnsi="Arial" w:cs="Arial"/>
          <w:bCs/>
          <w:sz w:val="22"/>
          <w:szCs w:val="22"/>
          <w:lang w:val="en-GB"/>
        </w:rPr>
        <w:t>” or the “</w:t>
      </w:r>
      <w:r w:rsidRPr="00761A55">
        <w:rPr>
          <w:rFonts w:ascii="Arial" w:hAnsi="Arial" w:cs="Arial"/>
          <w:b/>
          <w:sz w:val="22"/>
          <w:szCs w:val="22"/>
          <w:lang w:val="en-GB"/>
        </w:rPr>
        <w:t>Client</w:t>
      </w:r>
      <w:r w:rsidRPr="00761A55">
        <w:rPr>
          <w:rFonts w:ascii="Arial" w:hAnsi="Arial" w:cs="Arial"/>
          <w:bCs/>
          <w:sz w:val="22"/>
          <w:szCs w:val="22"/>
          <w:lang w:val="en-GB"/>
        </w:rPr>
        <w:t>”</w:t>
      </w:r>
      <w:r w:rsidR="001618F4">
        <w:rPr>
          <w:rFonts w:ascii="Arial" w:hAnsi="Arial" w:cs="Arial"/>
          <w:bCs/>
          <w:sz w:val="22"/>
          <w:szCs w:val="22"/>
          <w:lang w:val="en-GB"/>
        </w:rPr>
        <w:t xml:space="preserve"> or the “STC”</w:t>
      </w:r>
      <w:r w:rsidRPr="00761A55">
        <w:rPr>
          <w:rFonts w:ascii="Arial" w:hAnsi="Arial" w:cs="Arial"/>
          <w:bCs/>
          <w:sz w:val="22"/>
          <w:szCs w:val="22"/>
          <w:lang w:val="en-GB"/>
        </w:rPr>
        <w:t>)</w:t>
      </w:r>
    </w:p>
    <w:p w14:paraId="1A9668A6" w14:textId="77777777" w:rsidR="00DF697A" w:rsidRPr="00761A55" w:rsidRDefault="00DF697A" w:rsidP="002E2339">
      <w:pPr>
        <w:pStyle w:val="Odstavecseseznamem"/>
        <w:suppressLineNumbers/>
        <w:tabs>
          <w:tab w:val="left" w:pos="426"/>
        </w:tabs>
        <w:suppressAutoHyphens/>
        <w:autoSpaceDE/>
        <w:autoSpaceDN/>
        <w:adjustRightInd/>
        <w:spacing w:before="240" w:after="120" w:line="276" w:lineRule="auto"/>
        <w:ind w:left="360"/>
        <w:jc w:val="both"/>
        <w:rPr>
          <w:rFonts w:ascii="Arial" w:hAnsi="Arial" w:cs="Arial"/>
          <w:bCs/>
          <w:sz w:val="22"/>
          <w:szCs w:val="22"/>
          <w:lang w:val="en-GB"/>
        </w:rPr>
      </w:pPr>
    </w:p>
    <w:p w14:paraId="17395736" w14:textId="77777777" w:rsidR="002E2339" w:rsidRPr="00761A55" w:rsidRDefault="002E2339" w:rsidP="002E2339">
      <w:pPr>
        <w:pStyle w:val="Odstavecseseznamem"/>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t>COMMENCEMENT OF THE TENDER PROCEDURE</w:t>
      </w:r>
      <w:r w:rsidRPr="00761A55">
        <w:rPr>
          <w:rFonts w:ascii="Arial" w:hAnsi="Arial" w:cs="Arial"/>
          <w:b/>
          <w:sz w:val="22"/>
          <w:szCs w:val="22"/>
          <w:lang w:val="en-GB"/>
        </w:rPr>
        <w:t xml:space="preserve"> </w:t>
      </w:r>
    </w:p>
    <w:p w14:paraId="0DD38138" w14:textId="77777777" w:rsidR="002E2339" w:rsidRDefault="002E2339" w:rsidP="002E2339">
      <w:pPr>
        <w:pStyle w:val="cpNormal"/>
        <w:spacing w:after="120" w:line="276" w:lineRule="auto"/>
        <w:ind w:left="360"/>
        <w:jc w:val="both"/>
        <w:rPr>
          <w:rFonts w:ascii="Arial" w:hAnsi="Arial"/>
          <w:lang w:val="en-GB"/>
        </w:rPr>
      </w:pPr>
      <w:r w:rsidRPr="00761A55">
        <w:rPr>
          <w:rFonts w:ascii="Arial" w:hAnsi="Arial"/>
          <w:lang w:val="en-GB"/>
        </w:rPr>
        <w:t>This tender procedure has been commenced in accordance with Section 56 (1) of the Act upon sending of the Notice of the Tender Procedure Commencement to the Official Public Procurement Journal in accordance with the Sec. 212 of the Act.</w:t>
      </w:r>
    </w:p>
    <w:p w14:paraId="06110994" w14:textId="77777777" w:rsidR="00DF697A" w:rsidRPr="00761A55" w:rsidRDefault="00DF697A" w:rsidP="002E2339">
      <w:pPr>
        <w:pStyle w:val="cpNormal"/>
        <w:spacing w:after="120" w:line="276" w:lineRule="auto"/>
        <w:ind w:left="360"/>
        <w:jc w:val="both"/>
        <w:rPr>
          <w:rFonts w:ascii="Arial" w:hAnsi="Arial"/>
          <w:lang w:val="en-GB"/>
        </w:rPr>
      </w:pPr>
    </w:p>
    <w:p w14:paraId="56A92A23" w14:textId="77777777" w:rsidR="002E2339" w:rsidRPr="00761A55" w:rsidRDefault="002E2339" w:rsidP="002E2339">
      <w:pPr>
        <w:pStyle w:val="Odstavecseseznamem"/>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t>SUBJECT OF THE PUBLIC PROCUREMENT</w:t>
      </w:r>
    </w:p>
    <w:p w14:paraId="32C26379" w14:textId="77777777" w:rsidR="002E2339" w:rsidRPr="00761A55" w:rsidRDefault="002E2339" w:rsidP="002E2339">
      <w:pPr>
        <w:numPr>
          <w:ilvl w:val="1"/>
          <w:numId w:val="1"/>
        </w:numPr>
        <w:spacing w:after="120" w:line="276" w:lineRule="auto"/>
        <w:ind w:left="993" w:hanging="567"/>
        <w:jc w:val="both"/>
        <w:rPr>
          <w:rFonts w:ascii="Arial" w:hAnsi="Arial" w:cs="Arial"/>
          <w:sz w:val="22"/>
          <w:szCs w:val="22"/>
          <w:lang w:val="en-GB"/>
        </w:rPr>
      </w:pPr>
      <w:r w:rsidRPr="00761A55">
        <w:rPr>
          <w:rFonts w:ascii="Arial" w:hAnsi="Arial"/>
          <w:sz w:val="22"/>
          <w:szCs w:val="22"/>
          <w:lang w:val="en-GB"/>
        </w:rPr>
        <w:t xml:space="preserve">The subject of this public contract is the Contractor’s obligation to produce and supply the Contracting Authority Prelaminates, whereas the term "Prelaminate" means a single position on a sheet containing a chip module and a coiled antenna within a laminated sheet (hereinafter "Prelaminate"), the term “sheet” means a sheet containing 21 Prelaminates (in the format 3 x 7 Prelaminates) or 15 Prelaminates (in the format 3 x 5 Prelaminates) (hereinafter "sheet"), with chip modules containing required types of chip modules, or with defined combinations of types of chip modules according to the technical specification, which is Annex No. 1 to the Draft Framework Agreement (annex 1 hereof) and transfer to the Contracting Authority ownership of the supplied Prelaminates. </w:t>
      </w:r>
    </w:p>
    <w:p w14:paraId="666EDBDE" w14:textId="77777777" w:rsidR="002E2339" w:rsidRPr="00761A55" w:rsidRDefault="002E2339" w:rsidP="002E2339">
      <w:pPr>
        <w:numPr>
          <w:ilvl w:val="1"/>
          <w:numId w:val="1"/>
        </w:numPr>
        <w:spacing w:after="120" w:line="276" w:lineRule="auto"/>
        <w:ind w:left="993" w:hanging="567"/>
        <w:jc w:val="both"/>
        <w:rPr>
          <w:rFonts w:ascii="Arial" w:hAnsi="Arial"/>
          <w:sz w:val="22"/>
          <w:szCs w:val="22"/>
          <w:lang w:val="en-GB"/>
        </w:rPr>
      </w:pPr>
      <w:bookmarkStart w:id="1" w:name="_Hlk56609737"/>
      <w:r w:rsidRPr="00761A55">
        <w:rPr>
          <w:rFonts w:ascii="Arial" w:hAnsi="Arial"/>
          <w:sz w:val="22"/>
          <w:szCs w:val="22"/>
          <w:lang w:val="en-GB"/>
        </w:rPr>
        <w:t>Further definition of the subject of performance of this public contract is provided especially in Annex 1 hereof.</w:t>
      </w:r>
    </w:p>
    <w:bookmarkEnd w:id="1"/>
    <w:p w14:paraId="45F5B55B" w14:textId="77777777" w:rsidR="002E2339" w:rsidRPr="00761A55" w:rsidRDefault="002E2339" w:rsidP="002E2339">
      <w:pPr>
        <w:numPr>
          <w:ilvl w:val="1"/>
          <w:numId w:val="1"/>
        </w:numPr>
        <w:spacing w:after="120" w:line="276" w:lineRule="auto"/>
        <w:ind w:left="993" w:hanging="567"/>
        <w:jc w:val="both"/>
        <w:rPr>
          <w:rFonts w:ascii="Arial" w:hAnsi="Arial"/>
          <w:sz w:val="22"/>
          <w:szCs w:val="22"/>
          <w:lang w:val="en-GB"/>
        </w:rPr>
      </w:pPr>
      <w:r w:rsidRPr="00761A55">
        <w:rPr>
          <w:rFonts w:ascii="Arial" w:hAnsi="Arial"/>
          <w:sz w:val="22"/>
          <w:szCs w:val="22"/>
          <w:lang w:val="en-GB"/>
        </w:rPr>
        <w:t>In accordance with the Sec. 36 (4) of the Act the Contracting Authority states that no part of the tender documentation has been drafted by a person other than the Contracting Authority.</w:t>
      </w:r>
    </w:p>
    <w:p w14:paraId="7E3B3880" w14:textId="77777777" w:rsidR="002E2339" w:rsidRPr="00761A55" w:rsidRDefault="002E2339" w:rsidP="002E2339">
      <w:pPr>
        <w:numPr>
          <w:ilvl w:val="1"/>
          <w:numId w:val="1"/>
        </w:numPr>
        <w:spacing w:after="120" w:line="276" w:lineRule="auto"/>
        <w:ind w:left="993" w:hanging="567"/>
        <w:jc w:val="both"/>
        <w:rPr>
          <w:rFonts w:ascii="Arial" w:hAnsi="Arial" w:cs="Arial"/>
          <w:b/>
          <w:bCs/>
          <w:sz w:val="22"/>
          <w:szCs w:val="22"/>
          <w:lang w:val="en-GB"/>
        </w:rPr>
      </w:pPr>
      <w:r w:rsidRPr="00761A55">
        <w:rPr>
          <w:rFonts w:ascii="Arial" w:hAnsi="Arial"/>
          <w:b/>
          <w:bCs/>
          <w:sz w:val="22"/>
          <w:szCs w:val="22"/>
          <w:lang w:val="en-GB"/>
        </w:rPr>
        <w:t>Classification of the subject of the public contract</w:t>
      </w:r>
    </w:p>
    <w:tbl>
      <w:tblPr>
        <w:tblW w:w="807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095"/>
      </w:tblGrid>
      <w:tr w:rsidR="002E2339" w:rsidRPr="00761A55" w14:paraId="74D2523B" w14:textId="77777777" w:rsidTr="008272BB">
        <w:trPr>
          <w:trHeight w:val="454"/>
        </w:trPr>
        <w:tc>
          <w:tcPr>
            <w:tcW w:w="1984" w:type="dxa"/>
            <w:shd w:val="clear" w:color="auto" w:fill="D9E2F3" w:themeFill="accent1" w:themeFillTint="33"/>
            <w:vAlign w:val="center"/>
          </w:tcPr>
          <w:p w14:paraId="40F37B8A" w14:textId="77777777" w:rsidR="002E2339" w:rsidRPr="00761A55" w:rsidRDefault="002E2339" w:rsidP="008272BB">
            <w:pPr>
              <w:pStyle w:val="cpNormal"/>
              <w:widowControl w:val="0"/>
              <w:tabs>
                <w:tab w:val="left" w:pos="142"/>
              </w:tabs>
              <w:spacing w:after="0" w:line="288" w:lineRule="auto"/>
              <w:rPr>
                <w:rFonts w:ascii="Arial" w:hAnsi="Arial" w:cs="Arial"/>
                <w:b/>
                <w:lang w:val="en-GB"/>
              </w:rPr>
            </w:pPr>
            <w:r w:rsidRPr="00761A55">
              <w:rPr>
                <w:rFonts w:ascii="Arial" w:hAnsi="Arial"/>
                <w:b/>
                <w:bCs/>
                <w:lang w:val="en-GB"/>
              </w:rPr>
              <w:t>CPV code</w:t>
            </w:r>
          </w:p>
        </w:tc>
        <w:tc>
          <w:tcPr>
            <w:tcW w:w="6095" w:type="dxa"/>
            <w:shd w:val="clear" w:color="auto" w:fill="D9E2F3" w:themeFill="accent1" w:themeFillTint="33"/>
            <w:vAlign w:val="center"/>
          </w:tcPr>
          <w:p w14:paraId="57D72C7B" w14:textId="77777777" w:rsidR="002E2339" w:rsidRPr="00761A55" w:rsidRDefault="002E2339" w:rsidP="008272BB">
            <w:pPr>
              <w:pStyle w:val="cpNormal"/>
              <w:widowControl w:val="0"/>
              <w:tabs>
                <w:tab w:val="left" w:pos="142"/>
              </w:tabs>
              <w:spacing w:after="0" w:line="288" w:lineRule="auto"/>
              <w:rPr>
                <w:rFonts w:ascii="Arial" w:hAnsi="Arial" w:cs="Arial"/>
                <w:b/>
                <w:lang w:val="en-GB"/>
              </w:rPr>
            </w:pPr>
            <w:r w:rsidRPr="00761A55">
              <w:rPr>
                <w:rFonts w:ascii="Arial" w:hAnsi="Arial"/>
                <w:b/>
                <w:bCs/>
                <w:lang w:val="en-GB"/>
              </w:rPr>
              <w:t>Subject of the public contract</w:t>
            </w:r>
          </w:p>
        </w:tc>
      </w:tr>
      <w:tr w:rsidR="002E2339" w:rsidRPr="00761A55" w14:paraId="01D37733" w14:textId="77777777" w:rsidTr="008272BB">
        <w:trPr>
          <w:trHeight w:val="454"/>
        </w:trPr>
        <w:tc>
          <w:tcPr>
            <w:tcW w:w="1984" w:type="dxa"/>
            <w:shd w:val="clear" w:color="auto" w:fill="DEEAF6"/>
            <w:vAlign w:val="center"/>
          </w:tcPr>
          <w:p w14:paraId="43A9A2AF" w14:textId="77777777" w:rsidR="002E2339" w:rsidRPr="00761A55" w:rsidRDefault="002E2339" w:rsidP="008272BB">
            <w:pPr>
              <w:pStyle w:val="cpNormal"/>
              <w:tabs>
                <w:tab w:val="left" w:pos="142"/>
              </w:tabs>
              <w:spacing w:after="0" w:line="276" w:lineRule="auto"/>
              <w:rPr>
                <w:rFonts w:ascii="Arial" w:hAnsi="Arial" w:cs="Arial"/>
                <w:lang w:val="en-GB"/>
              </w:rPr>
            </w:pPr>
            <w:r w:rsidRPr="00761A55">
              <w:rPr>
                <w:rFonts w:ascii="Arial" w:hAnsi="Arial" w:cs="Arial"/>
                <w:lang w:val="en-GB"/>
              </w:rPr>
              <w:lastRenderedPageBreak/>
              <w:t>30237131-6</w:t>
            </w:r>
          </w:p>
        </w:tc>
        <w:tc>
          <w:tcPr>
            <w:tcW w:w="6095" w:type="dxa"/>
            <w:shd w:val="clear" w:color="auto" w:fill="auto"/>
            <w:vAlign w:val="center"/>
          </w:tcPr>
          <w:p w14:paraId="5DD2FA26" w14:textId="77777777" w:rsidR="002E2339" w:rsidRPr="00DF697A" w:rsidRDefault="005C2FF8" w:rsidP="008272BB">
            <w:pPr>
              <w:pStyle w:val="cpNormal"/>
              <w:tabs>
                <w:tab w:val="left" w:pos="142"/>
              </w:tabs>
              <w:spacing w:after="0" w:line="276" w:lineRule="auto"/>
              <w:rPr>
                <w:rFonts w:ascii="Arial" w:hAnsi="Arial" w:cs="Arial"/>
                <w:lang w:val="en-GB"/>
              </w:rPr>
            </w:pPr>
            <w:hyperlink r:id="rId10" w:history="1">
              <w:r w:rsidR="002E2339" w:rsidRPr="00DF697A">
                <w:rPr>
                  <w:rStyle w:val="Hypertextovodkaz"/>
                  <w:rFonts w:ascii="Arial" w:hAnsi="Arial" w:cs="Arial"/>
                  <w:color w:val="000000"/>
                  <w:u w:val="none"/>
                  <w:lang w:val="en-GB"/>
                </w:rPr>
                <w:t>Electronic cards</w:t>
              </w:r>
            </w:hyperlink>
          </w:p>
        </w:tc>
      </w:tr>
      <w:tr w:rsidR="002E2339" w:rsidRPr="00761A55" w14:paraId="501CE3F8" w14:textId="77777777" w:rsidTr="008272BB">
        <w:trPr>
          <w:trHeight w:val="454"/>
        </w:trPr>
        <w:tc>
          <w:tcPr>
            <w:tcW w:w="1984" w:type="dxa"/>
            <w:shd w:val="clear" w:color="auto" w:fill="DEEAF6"/>
            <w:vAlign w:val="center"/>
          </w:tcPr>
          <w:p w14:paraId="28908884" w14:textId="77777777" w:rsidR="002E2339" w:rsidRPr="00761A55" w:rsidRDefault="002E2339" w:rsidP="008272BB">
            <w:pPr>
              <w:pStyle w:val="cpNormal"/>
              <w:tabs>
                <w:tab w:val="left" w:pos="142"/>
              </w:tabs>
              <w:spacing w:after="0" w:line="276" w:lineRule="auto"/>
              <w:rPr>
                <w:rFonts w:ascii="Arial" w:hAnsi="Arial" w:cs="Arial"/>
                <w:lang w:val="en-GB"/>
              </w:rPr>
            </w:pPr>
            <w:r w:rsidRPr="00761A55">
              <w:rPr>
                <w:rFonts w:ascii="Arial" w:hAnsi="Arial" w:cs="Arial"/>
                <w:lang w:val="en-GB"/>
              </w:rPr>
              <w:t>31712113-5</w:t>
            </w:r>
          </w:p>
        </w:tc>
        <w:tc>
          <w:tcPr>
            <w:tcW w:w="6095" w:type="dxa"/>
            <w:shd w:val="clear" w:color="auto" w:fill="auto"/>
            <w:vAlign w:val="center"/>
          </w:tcPr>
          <w:p w14:paraId="4BD1F125" w14:textId="77777777" w:rsidR="002E2339" w:rsidRPr="00DF697A" w:rsidRDefault="005C2FF8" w:rsidP="008272BB">
            <w:pPr>
              <w:pStyle w:val="cpNormal"/>
              <w:tabs>
                <w:tab w:val="left" w:pos="142"/>
              </w:tabs>
              <w:spacing w:after="0" w:line="276" w:lineRule="auto"/>
              <w:rPr>
                <w:rFonts w:ascii="Arial" w:hAnsi="Arial" w:cs="Arial"/>
                <w:lang w:val="en-GB"/>
              </w:rPr>
            </w:pPr>
            <w:hyperlink r:id="rId11" w:history="1">
              <w:r w:rsidR="002E2339" w:rsidRPr="00DF697A">
                <w:rPr>
                  <w:rStyle w:val="Hypertextovodkaz"/>
                  <w:rFonts w:ascii="Arial" w:hAnsi="Arial" w:cs="Arial"/>
                  <w:color w:val="000000"/>
                  <w:u w:val="none"/>
                  <w:lang w:val="en-GB"/>
                </w:rPr>
                <w:t>Cards containing integrated circuits</w:t>
              </w:r>
            </w:hyperlink>
          </w:p>
        </w:tc>
      </w:tr>
    </w:tbl>
    <w:p w14:paraId="7F627E87" w14:textId="77777777" w:rsidR="002E2339" w:rsidRPr="00761A55"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425"/>
        <w:jc w:val="both"/>
        <w:rPr>
          <w:rFonts w:ascii="Arial" w:hAnsi="Arial" w:cs="Arial"/>
          <w:b/>
          <w:sz w:val="22"/>
          <w:szCs w:val="22"/>
          <w:highlight w:val="yellow"/>
          <w:lang w:val="en-GB"/>
        </w:rPr>
      </w:pPr>
    </w:p>
    <w:p w14:paraId="009CEE4B"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ESTIMATED VALUE OF THE PUBLIC CONTRACT</w:t>
      </w:r>
    </w:p>
    <w:p w14:paraId="1F6E606E" w14:textId="77777777" w:rsidR="002E2339" w:rsidRDefault="002E2339" w:rsidP="002E2339">
      <w:pPr>
        <w:spacing w:after="120" w:line="288" w:lineRule="auto"/>
        <w:ind w:left="426"/>
        <w:jc w:val="both"/>
        <w:rPr>
          <w:rFonts w:ascii="Arial" w:hAnsi="Arial" w:cs="Arial"/>
          <w:bCs/>
          <w:iCs/>
          <w:sz w:val="22"/>
          <w:szCs w:val="22"/>
          <w:lang w:val="en-GB"/>
        </w:rPr>
      </w:pPr>
      <w:r w:rsidRPr="00761A55">
        <w:rPr>
          <w:rFonts w:ascii="Arial" w:hAnsi="Arial" w:cs="Arial"/>
          <w:bCs/>
          <w:iCs/>
          <w:sz w:val="22"/>
          <w:szCs w:val="22"/>
          <w:lang w:val="en-GB"/>
        </w:rPr>
        <w:t xml:space="preserve">In accordance with Sec. II (5) of </w:t>
      </w:r>
      <w:r w:rsidRPr="00761A55">
        <w:rPr>
          <w:rFonts w:ascii="Arial" w:hAnsi="Arial"/>
          <w:sz w:val="22"/>
          <w:szCs w:val="22"/>
          <w:lang w:val="en-GB"/>
        </w:rPr>
        <w:t>Draft Framework Agreement</w:t>
      </w:r>
      <w:r w:rsidRPr="00761A55">
        <w:rPr>
          <w:rFonts w:ascii="Arial" w:hAnsi="Arial" w:cs="Arial"/>
          <w:bCs/>
          <w:iCs/>
          <w:sz w:val="22"/>
          <w:szCs w:val="22"/>
          <w:lang w:val="en-GB"/>
        </w:rPr>
        <w:t xml:space="preserve"> the </w:t>
      </w:r>
      <w:r w:rsidRPr="00761A55">
        <w:rPr>
          <w:rFonts w:ascii="Arial" w:hAnsi="Arial"/>
          <w:sz w:val="22"/>
          <w:szCs w:val="22"/>
          <w:lang w:val="en-GB"/>
        </w:rPr>
        <w:t xml:space="preserve">Contracting Authority </w:t>
      </w:r>
      <w:r w:rsidRPr="00761A55">
        <w:rPr>
          <w:rFonts w:ascii="Arial" w:hAnsi="Arial" w:cs="Arial"/>
          <w:bCs/>
          <w:iCs/>
          <w:sz w:val="22"/>
          <w:szCs w:val="22"/>
          <w:lang w:val="en-GB"/>
        </w:rPr>
        <w:t xml:space="preserve">may invite the Contractor to provide performance in accordance with the Draft Framework Agreement up to a maximum financial amount of </w:t>
      </w:r>
      <w:r w:rsidRPr="00761A55">
        <w:rPr>
          <w:rFonts w:ascii="Arial" w:hAnsi="Arial" w:cs="Arial"/>
          <w:b/>
          <w:iCs/>
          <w:sz w:val="22"/>
          <w:szCs w:val="22"/>
          <w:lang w:val="en-GB"/>
        </w:rPr>
        <w:t>EUR 1 100 000 excluding VAT</w:t>
      </w:r>
      <w:r w:rsidRPr="00761A55">
        <w:rPr>
          <w:rFonts w:ascii="Arial" w:hAnsi="Arial" w:cs="Arial"/>
          <w:bCs/>
          <w:iCs/>
          <w:sz w:val="22"/>
          <w:szCs w:val="22"/>
          <w:lang w:val="en-GB"/>
        </w:rPr>
        <w:t xml:space="preserve"> for the entire duration of the Draft Framework Agreement.</w:t>
      </w:r>
    </w:p>
    <w:p w14:paraId="687623BE" w14:textId="77777777" w:rsidR="00DF697A" w:rsidRPr="00761A55" w:rsidRDefault="00DF697A" w:rsidP="002E2339">
      <w:pPr>
        <w:spacing w:after="120" w:line="288" w:lineRule="auto"/>
        <w:ind w:left="426"/>
        <w:jc w:val="both"/>
        <w:rPr>
          <w:rFonts w:ascii="Arial" w:hAnsi="Arial" w:cs="Arial"/>
          <w:bCs/>
          <w:iCs/>
          <w:sz w:val="22"/>
          <w:szCs w:val="22"/>
          <w:lang w:val="en-GB"/>
        </w:rPr>
      </w:pPr>
    </w:p>
    <w:p w14:paraId="174615D1" w14:textId="77777777" w:rsidR="002E2339" w:rsidRPr="00761A55" w:rsidRDefault="002E2339" w:rsidP="002E2339">
      <w:pPr>
        <w:pStyle w:val="Odstavecseseznamem"/>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t>REQUIREMENTS FOR VARIANT SOLUTIONS</w:t>
      </w:r>
    </w:p>
    <w:p w14:paraId="76BFB05D" w14:textId="77777777" w:rsidR="002E2339" w:rsidRDefault="002E2339" w:rsidP="002E2339">
      <w:pPr>
        <w:pStyle w:val="Odstavecseseznamem"/>
        <w:keepNext/>
        <w:suppressLineNumbers/>
        <w:tabs>
          <w:tab w:val="left" w:pos="426"/>
        </w:tabs>
        <w:suppressAutoHyphens/>
        <w:autoSpaceDE/>
        <w:autoSpaceDN/>
        <w:adjustRightInd/>
        <w:spacing w:before="120" w:after="120" w:line="276" w:lineRule="auto"/>
        <w:ind w:left="357"/>
        <w:jc w:val="both"/>
        <w:rPr>
          <w:rFonts w:ascii="Arial" w:hAnsi="Arial"/>
          <w:sz w:val="22"/>
          <w:szCs w:val="22"/>
          <w:lang w:val="en-GB"/>
        </w:rPr>
      </w:pPr>
      <w:r w:rsidRPr="00761A55">
        <w:rPr>
          <w:rFonts w:ascii="Arial" w:hAnsi="Arial"/>
          <w:sz w:val="22"/>
          <w:szCs w:val="22"/>
          <w:lang w:val="en-GB"/>
        </w:rPr>
        <w:t>The Contracting Authority does not permit variants pursuant to Section 102(1) of the Act.</w:t>
      </w:r>
    </w:p>
    <w:p w14:paraId="32DDDDE4" w14:textId="77777777" w:rsidR="00DF697A" w:rsidRPr="00761A55" w:rsidRDefault="00DF697A" w:rsidP="002E2339">
      <w:pPr>
        <w:pStyle w:val="Odstavecseseznamem"/>
        <w:keepNext/>
        <w:suppressLineNumbers/>
        <w:tabs>
          <w:tab w:val="left" w:pos="426"/>
        </w:tabs>
        <w:suppressAutoHyphens/>
        <w:autoSpaceDE/>
        <w:autoSpaceDN/>
        <w:adjustRightInd/>
        <w:spacing w:before="120" w:after="120" w:line="276" w:lineRule="auto"/>
        <w:ind w:left="357"/>
        <w:jc w:val="both"/>
        <w:rPr>
          <w:rFonts w:ascii="Arial" w:hAnsi="Arial"/>
          <w:sz w:val="22"/>
          <w:szCs w:val="22"/>
          <w:lang w:val="en-GB"/>
        </w:rPr>
      </w:pPr>
    </w:p>
    <w:p w14:paraId="04964248" w14:textId="77777777" w:rsidR="002E2339" w:rsidRPr="00761A55" w:rsidRDefault="002E2339" w:rsidP="002E2339">
      <w:pPr>
        <w:pStyle w:val="Odstavecseseznamem"/>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t>REQUIREMENTS FOR THE SINGLE FORM OF PRESENTING THE TENDER PRICE</w:t>
      </w:r>
      <w:r w:rsidRPr="00761A55">
        <w:rPr>
          <w:rFonts w:ascii="Arial" w:hAnsi="Arial" w:cs="Arial"/>
          <w:b/>
          <w:sz w:val="22"/>
          <w:szCs w:val="22"/>
          <w:lang w:val="en-GB"/>
        </w:rPr>
        <w:t xml:space="preserve"> </w:t>
      </w:r>
    </w:p>
    <w:p w14:paraId="13797E74"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sz w:val="22"/>
          <w:szCs w:val="22"/>
          <w:lang w:val="en-GB"/>
        </w:rPr>
      </w:pPr>
      <w:r w:rsidRPr="00761A55">
        <w:rPr>
          <w:rFonts w:ascii="Arial" w:hAnsi="Arial"/>
          <w:sz w:val="22"/>
          <w:szCs w:val="22"/>
          <w:lang w:val="en-GB"/>
        </w:rPr>
        <w:t xml:space="preserve">In its tender, the tender participant (hereinafter referred to as the “participant”) shall determine the tender price in its tender in EUR excl. VAT, specifically </w:t>
      </w:r>
      <w:r w:rsidRPr="00761A55">
        <w:rPr>
          <w:rFonts w:ascii="Arial" w:hAnsi="Arial"/>
          <w:b/>
          <w:bCs/>
          <w:sz w:val="22"/>
          <w:szCs w:val="22"/>
          <w:lang w:val="en-GB"/>
        </w:rPr>
        <w:t>in Annex No. 2 of the Draft</w:t>
      </w:r>
      <w:r w:rsidRPr="00761A55">
        <w:rPr>
          <w:rFonts w:ascii="Arial" w:hAnsi="Arial"/>
          <w:sz w:val="22"/>
          <w:szCs w:val="22"/>
          <w:lang w:val="en-GB"/>
        </w:rPr>
        <w:t xml:space="preserve"> </w:t>
      </w:r>
      <w:r w:rsidRPr="00761A55">
        <w:rPr>
          <w:rFonts w:ascii="Arial" w:hAnsi="Arial"/>
          <w:b/>
          <w:bCs/>
          <w:sz w:val="22"/>
          <w:szCs w:val="22"/>
          <w:lang w:val="en-GB"/>
        </w:rPr>
        <w:t>Framework Agreement</w:t>
      </w:r>
      <w:r w:rsidRPr="00761A55">
        <w:rPr>
          <w:rFonts w:ascii="Arial" w:hAnsi="Arial"/>
          <w:sz w:val="22"/>
          <w:szCs w:val="22"/>
          <w:lang w:val="en-GB"/>
        </w:rPr>
        <w:t>. The participant shall determine a detailed structure of the tender price as required in Draft Framework Agreement.</w:t>
      </w:r>
    </w:p>
    <w:p w14:paraId="36F4E7C1" w14:textId="77777777" w:rsidR="002E2339" w:rsidRPr="00761A55"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sz w:val="22"/>
          <w:szCs w:val="22"/>
          <w:lang w:val="en-GB"/>
        </w:rPr>
      </w:pPr>
      <w:r w:rsidRPr="00761A55">
        <w:rPr>
          <w:rFonts w:ascii="Arial" w:hAnsi="Arial"/>
          <w:sz w:val="22"/>
          <w:szCs w:val="22"/>
          <w:lang w:val="en-GB"/>
        </w:rPr>
        <w:t>(hereinafter referred to as the “</w:t>
      </w:r>
      <w:r w:rsidRPr="00761A55">
        <w:rPr>
          <w:rFonts w:ascii="Arial" w:hAnsi="Arial"/>
          <w:b/>
          <w:bCs/>
          <w:sz w:val="22"/>
          <w:szCs w:val="22"/>
          <w:lang w:val="en-GB"/>
        </w:rPr>
        <w:t>tender price</w:t>
      </w:r>
      <w:r w:rsidRPr="00761A55">
        <w:rPr>
          <w:rFonts w:ascii="Arial" w:hAnsi="Arial"/>
          <w:sz w:val="22"/>
          <w:szCs w:val="22"/>
          <w:lang w:val="en-GB"/>
        </w:rPr>
        <w:t>”)</w:t>
      </w:r>
    </w:p>
    <w:p w14:paraId="6C6BB91E" w14:textId="77777777" w:rsidR="002E2339" w:rsidRPr="00083E37"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sz w:val="22"/>
          <w:szCs w:val="22"/>
          <w:lang w:val="en-GB"/>
        </w:rPr>
      </w:pPr>
      <w:r w:rsidRPr="00761A55">
        <w:rPr>
          <w:rFonts w:ascii="Arial" w:hAnsi="Arial"/>
          <w:sz w:val="22"/>
          <w:szCs w:val="22"/>
          <w:lang w:val="en-GB"/>
        </w:rPr>
        <w:t>The tender price shall be specified as the maximum acceptable price, including any and all costs to be incurred by the Contractor in association with performance of the subject of the public contract</w:t>
      </w:r>
      <w:r w:rsidRPr="00083E37">
        <w:rPr>
          <w:rFonts w:ascii="Arial" w:hAnsi="Arial"/>
          <w:sz w:val="22"/>
          <w:szCs w:val="22"/>
          <w:lang w:val="en-GB"/>
        </w:rPr>
        <w:t xml:space="preserve">. </w:t>
      </w:r>
    </w:p>
    <w:p w14:paraId="7BA9A436" w14:textId="77777777" w:rsidR="002E2339" w:rsidRPr="00083E37" w:rsidRDefault="002E2339" w:rsidP="002E2339">
      <w:pPr>
        <w:pStyle w:val="Odstavecseseznamem"/>
        <w:widowControl w:val="0"/>
        <w:numPr>
          <w:ilvl w:val="1"/>
          <w:numId w:val="1"/>
        </w:numPr>
        <w:tabs>
          <w:tab w:val="left" w:pos="426"/>
        </w:tabs>
        <w:autoSpaceDE/>
        <w:autoSpaceDN/>
        <w:adjustRightInd/>
        <w:spacing w:before="120" w:after="120" w:line="288" w:lineRule="auto"/>
        <w:jc w:val="both"/>
        <w:rPr>
          <w:rFonts w:ascii="Arial" w:hAnsi="Arial"/>
          <w:sz w:val="22"/>
          <w:szCs w:val="22"/>
          <w:lang w:val="en-GB"/>
        </w:rPr>
      </w:pPr>
      <w:r w:rsidRPr="00083E37">
        <w:rPr>
          <w:rFonts w:ascii="Arial" w:hAnsi="Arial"/>
          <w:sz w:val="22"/>
          <w:szCs w:val="22"/>
          <w:lang w:val="en-GB"/>
        </w:rPr>
        <w:t xml:space="preserve">The Contracting Authority requests that the participants would state their tender prices with </w:t>
      </w:r>
      <w:bookmarkStart w:id="2" w:name="_Hlk56610558"/>
      <w:r w:rsidRPr="00083E37">
        <w:rPr>
          <w:rFonts w:ascii="Arial" w:hAnsi="Arial"/>
          <w:sz w:val="22"/>
          <w:szCs w:val="22"/>
          <w:lang w:val="en-GB"/>
        </w:rPr>
        <w:t xml:space="preserve">accuracy of </w:t>
      </w:r>
      <w:bookmarkEnd w:id="2"/>
      <w:r w:rsidRPr="00083E37">
        <w:rPr>
          <w:rFonts w:ascii="Arial" w:hAnsi="Arial"/>
          <w:sz w:val="22"/>
          <w:szCs w:val="22"/>
          <w:lang w:val="en-GB"/>
        </w:rPr>
        <w:t>three decimal places.</w:t>
      </w:r>
    </w:p>
    <w:p w14:paraId="360DB69C" w14:textId="77777777" w:rsidR="002E2339" w:rsidRPr="002E2339" w:rsidRDefault="002E2339" w:rsidP="002E2339">
      <w:pPr>
        <w:pStyle w:val="Odstavecseseznamem"/>
        <w:widowControl w:val="0"/>
        <w:numPr>
          <w:ilvl w:val="1"/>
          <w:numId w:val="1"/>
        </w:numPr>
        <w:tabs>
          <w:tab w:val="left" w:pos="426"/>
        </w:tabs>
        <w:autoSpaceDE/>
        <w:autoSpaceDN/>
        <w:adjustRightInd/>
        <w:spacing w:before="120" w:after="120" w:line="276" w:lineRule="auto"/>
        <w:jc w:val="both"/>
        <w:rPr>
          <w:rFonts w:ascii="Arial" w:hAnsi="Arial" w:cs="Arial"/>
          <w:sz w:val="22"/>
          <w:szCs w:val="22"/>
          <w:lang w:val="en-GB"/>
        </w:rPr>
      </w:pPr>
      <w:r w:rsidRPr="002E2339">
        <w:rPr>
          <w:rFonts w:ascii="Arial" w:hAnsi="Arial"/>
          <w:sz w:val="22"/>
          <w:szCs w:val="22"/>
          <w:lang w:val="en-GB"/>
        </w:rPr>
        <w:t>The participant is not entitled to make the offered tender price conditional to an additional condition.</w:t>
      </w:r>
    </w:p>
    <w:p w14:paraId="4723566A" w14:textId="77777777" w:rsidR="002E2339" w:rsidRPr="002E2339" w:rsidRDefault="002E2339" w:rsidP="002E2339">
      <w:pPr>
        <w:pStyle w:val="Odstavecseseznamem"/>
        <w:widowControl w:val="0"/>
        <w:numPr>
          <w:ilvl w:val="1"/>
          <w:numId w:val="1"/>
        </w:numPr>
        <w:tabs>
          <w:tab w:val="left" w:pos="426"/>
        </w:tabs>
        <w:autoSpaceDE/>
        <w:autoSpaceDN/>
        <w:adjustRightInd/>
        <w:spacing w:before="120" w:after="120" w:line="276" w:lineRule="auto"/>
        <w:jc w:val="both"/>
        <w:rPr>
          <w:rFonts w:ascii="Arial" w:hAnsi="Arial" w:cs="Arial"/>
          <w:sz w:val="22"/>
          <w:szCs w:val="22"/>
          <w:lang w:val="en-GB"/>
        </w:rPr>
      </w:pPr>
      <w:r w:rsidRPr="002E2339">
        <w:rPr>
          <w:rFonts w:ascii="Arial" w:hAnsi="Arial"/>
          <w:sz w:val="22"/>
          <w:szCs w:val="22"/>
          <w:lang w:val="en-GB"/>
        </w:rPr>
        <w:t xml:space="preserve">The tender price, or any portion thereof, indicated in the tender as provided for under the present TD, shall be a positive number; </w:t>
      </w:r>
      <w:r w:rsidRPr="002E2339">
        <w:rPr>
          <w:rFonts w:ascii="Arial" w:hAnsi="Arial"/>
          <w:sz w:val="22"/>
          <w:szCs w:val="22"/>
          <w:u w:val="single"/>
          <w:lang w:val="en-GB"/>
        </w:rPr>
        <w:t>the Contracting Authority does not permit a zero price.</w:t>
      </w:r>
    </w:p>
    <w:p w14:paraId="31B6EEE2" w14:textId="77777777" w:rsidR="002E2339" w:rsidRPr="00DF697A" w:rsidRDefault="002E2339" w:rsidP="002E2339">
      <w:pPr>
        <w:widowControl w:val="0"/>
        <w:numPr>
          <w:ilvl w:val="1"/>
          <w:numId w:val="1"/>
        </w:numPr>
        <w:spacing w:after="120" w:line="276" w:lineRule="auto"/>
        <w:jc w:val="both"/>
        <w:rPr>
          <w:rFonts w:ascii="Arial" w:hAnsi="Arial" w:cs="Arial"/>
          <w:sz w:val="22"/>
          <w:szCs w:val="22"/>
          <w:lang w:val="en-GB"/>
        </w:rPr>
      </w:pPr>
      <w:r w:rsidRPr="00761A55">
        <w:rPr>
          <w:rFonts w:ascii="Arial" w:hAnsi="Arial"/>
          <w:sz w:val="22"/>
          <w:szCs w:val="22"/>
          <w:lang w:val="en-GB"/>
        </w:rPr>
        <w:t>The participant is responsible for the correctness of a prospective VAT rate and size determination, as well as any other fees and taxes, in accordance with regulations in force.</w:t>
      </w:r>
    </w:p>
    <w:p w14:paraId="51F72DCA" w14:textId="77777777" w:rsidR="00DF697A" w:rsidRPr="00761A55" w:rsidRDefault="00DF697A" w:rsidP="00DF697A">
      <w:pPr>
        <w:widowControl w:val="0"/>
        <w:spacing w:after="120" w:line="276" w:lineRule="auto"/>
        <w:ind w:left="928"/>
        <w:jc w:val="both"/>
        <w:rPr>
          <w:rFonts w:ascii="Arial" w:hAnsi="Arial" w:cs="Arial"/>
          <w:sz w:val="22"/>
          <w:szCs w:val="22"/>
          <w:lang w:val="en-GB"/>
        </w:rPr>
      </w:pPr>
    </w:p>
    <w:p w14:paraId="12A4887C" w14:textId="77777777" w:rsidR="002E2339" w:rsidRPr="00761A55" w:rsidRDefault="002E2339" w:rsidP="002E2339">
      <w:pPr>
        <w:pStyle w:val="Odstavecseseznamem"/>
        <w:widowControl w:val="0"/>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t>PLACE</w:t>
      </w:r>
      <w:r w:rsidRPr="00761A55">
        <w:rPr>
          <w:rFonts w:ascii="Arial" w:hAnsi="Arial"/>
          <w:b/>
          <w:bCs/>
          <w:iCs/>
          <w:sz w:val="22"/>
          <w:szCs w:val="22"/>
          <w:lang w:val="en-GB"/>
        </w:rPr>
        <w:t xml:space="preserve"> OF PERFORMANCE OF THE PUBLIC CONTRACT</w:t>
      </w:r>
    </w:p>
    <w:p w14:paraId="4D14B851" w14:textId="77777777" w:rsidR="002E2339" w:rsidRPr="00761A55" w:rsidRDefault="002E2339" w:rsidP="002E2339">
      <w:pPr>
        <w:pStyle w:val="Default"/>
        <w:widowControl w:val="0"/>
        <w:spacing w:after="120" w:line="276" w:lineRule="auto"/>
        <w:ind w:right="57" w:firstLine="425"/>
        <w:jc w:val="both"/>
        <w:rPr>
          <w:rFonts w:ascii="Arial" w:eastAsiaTheme="minorEastAsia" w:hAnsi="Arial" w:cs="Arial"/>
          <w:b/>
          <w:bCs/>
          <w:sz w:val="22"/>
          <w:lang w:val="en-GB"/>
        </w:rPr>
      </w:pPr>
      <w:r w:rsidRPr="00761A55">
        <w:rPr>
          <w:rFonts w:ascii="Arial" w:hAnsi="Arial"/>
          <w:sz w:val="22"/>
          <w:szCs w:val="22"/>
          <w:lang w:val="en-GB"/>
        </w:rPr>
        <w:t>The place of performance is at the following address</w:t>
      </w:r>
      <w:r w:rsidRPr="00761A55">
        <w:rPr>
          <w:rFonts w:ascii="Arial" w:hAnsi="Arial" w:cs="Arial"/>
          <w:sz w:val="22"/>
          <w:szCs w:val="22"/>
          <w:lang w:val="en-GB"/>
        </w:rPr>
        <w:t xml:space="preserve">: </w:t>
      </w:r>
    </w:p>
    <w:p w14:paraId="2EEFC8E7" w14:textId="77777777" w:rsidR="002E2339" w:rsidRDefault="002F1D20" w:rsidP="002E2339">
      <w:pPr>
        <w:pStyle w:val="Default"/>
        <w:widowControl w:val="0"/>
        <w:spacing w:after="120" w:line="276" w:lineRule="auto"/>
        <w:ind w:left="425" w:right="57"/>
        <w:jc w:val="both"/>
        <w:rPr>
          <w:rFonts w:ascii="Arial" w:hAnsi="Arial" w:cs="Arial"/>
          <w:b/>
          <w:bCs/>
          <w:sz w:val="22"/>
          <w:szCs w:val="22"/>
          <w:lang w:val="en-GB"/>
        </w:rPr>
      </w:pPr>
      <w:r>
        <w:rPr>
          <w:rFonts w:ascii="Arial" w:hAnsi="Arial" w:cs="Arial"/>
          <w:b/>
          <w:bCs/>
          <w:sz w:val="22"/>
          <w:szCs w:val="22"/>
          <w:lang w:val="en-GB"/>
        </w:rPr>
        <w:t xml:space="preserve">Production </w:t>
      </w:r>
      <w:r w:rsidR="002E2339" w:rsidRPr="00761A55">
        <w:rPr>
          <w:rFonts w:ascii="Arial" w:hAnsi="Arial" w:cs="Arial"/>
          <w:b/>
          <w:bCs/>
          <w:sz w:val="22"/>
          <w:szCs w:val="22"/>
          <w:lang w:val="en-GB"/>
        </w:rPr>
        <w:t>Plant III – Na Vápence 14/915, 130 00 Prague 3, Czech Republic, or Václav Havel Airport in Prague customs warehouse.</w:t>
      </w:r>
    </w:p>
    <w:p w14:paraId="3FFB18B7" w14:textId="77777777" w:rsidR="00DF697A" w:rsidRDefault="00DF697A" w:rsidP="002E2339">
      <w:pPr>
        <w:pStyle w:val="Default"/>
        <w:widowControl w:val="0"/>
        <w:spacing w:after="120" w:line="276" w:lineRule="auto"/>
        <w:ind w:left="425" w:right="57"/>
        <w:jc w:val="both"/>
        <w:rPr>
          <w:rFonts w:ascii="Arial" w:hAnsi="Arial" w:cs="Arial"/>
          <w:b/>
          <w:bCs/>
          <w:sz w:val="22"/>
          <w:szCs w:val="22"/>
          <w:lang w:val="en-GB"/>
        </w:rPr>
      </w:pPr>
    </w:p>
    <w:p w14:paraId="1EEFF34F" w14:textId="77777777" w:rsidR="002E2339" w:rsidRPr="00761A55" w:rsidRDefault="002E2339" w:rsidP="002E2339">
      <w:pPr>
        <w:pStyle w:val="Odstavecseseznamem"/>
        <w:widowControl w:val="0"/>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lastRenderedPageBreak/>
        <w:t>PERIOD</w:t>
      </w:r>
      <w:r w:rsidRPr="00761A55">
        <w:rPr>
          <w:rFonts w:ascii="Arial" w:hAnsi="Arial"/>
          <w:b/>
          <w:bCs/>
          <w:iCs/>
          <w:sz w:val="22"/>
          <w:szCs w:val="22"/>
          <w:lang w:val="en-GB"/>
        </w:rPr>
        <w:t xml:space="preserve"> OF PERFORMANCE OF THE PUBLIC CONTRACT</w:t>
      </w:r>
    </w:p>
    <w:p w14:paraId="7655D478" w14:textId="77777777" w:rsidR="002E2339" w:rsidRPr="00DF697A"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cs="Arial"/>
          <w:b/>
          <w:sz w:val="22"/>
          <w:szCs w:val="22"/>
          <w:u w:val="single"/>
          <w:lang w:val="en-GB"/>
        </w:rPr>
      </w:pPr>
      <w:r w:rsidRPr="00761A55">
        <w:rPr>
          <w:rFonts w:ascii="Arial" w:hAnsi="Arial"/>
          <w:sz w:val="22"/>
          <w:szCs w:val="22"/>
          <w:lang w:val="en-GB"/>
        </w:rPr>
        <w:t>Estimated time frame for Draft Framework Agreement conclusion</w:t>
      </w:r>
      <w:r w:rsidRPr="00761A55">
        <w:rPr>
          <w:rFonts w:ascii="Arial" w:hAnsi="Arial" w:cs="Arial"/>
          <w:sz w:val="22"/>
          <w:szCs w:val="22"/>
          <w:lang w:val="en-GB"/>
        </w:rPr>
        <w:t xml:space="preserve">: </w:t>
      </w:r>
      <w:r w:rsidRPr="00761A55">
        <w:rPr>
          <w:rFonts w:ascii="Arial" w:hAnsi="Arial" w:cs="Arial"/>
          <w:b/>
          <w:bCs/>
          <w:sz w:val="22"/>
          <w:szCs w:val="22"/>
          <w:lang w:val="en-GB"/>
        </w:rPr>
        <w:t>without any undue delay after selection of the Contractor, preliminary in</w:t>
      </w:r>
      <w:r w:rsidRPr="00761A55">
        <w:rPr>
          <w:rFonts w:ascii="Arial" w:hAnsi="Arial" w:cs="Arial"/>
          <w:sz w:val="22"/>
          <w:szCs w:val="22"/>
          <w:lang w:val="en-GB"/>
        </w:rPr>
        <w:t xml:space="preserve"> </w:t>
      </w:r>
      <w:r w:rsidR="00DF697A" w:rsidRPr="00DF697A">
        <w:rPr>
          <w:rFonts w:ascii="Arial" w:hAnsi="Arial" w:cs="Arial"/>
          <w:b/>
          <w:bCs/>
          <w:sz w:val="22"/>
          <w:szCs w:val="22"/>
          <w:u w:val="single"/>
          <w:lang w:val="en-GB"/>
        </w:rPr>
        <w:t>February/March</w:t>
      </w:r>
      <w:r w:rsidRPr="00DF697A">
        <w:rPr>
          <w:rFonts w:ascii="Arial" w:hAnsi="Arial" w:cs="Arial"/>
          <w:b/>
          <w:bCs/>
          <w:sz w:val="22"/>
          <w:szCs w:val="22"/>
          <w:u w:val="single"/>
          <w:lang w:val="en-GB"/>
        </w:rPr>
        <w:t xml:space="preserve"> 2021</w:t>
      </w:r>
    </w:p>
    <w:p w14:paraId="55C4F754" w14:textId="77777777" w:rsidR="002E2339" w:rsidRPr="00DF697A"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cs="Arial"/>
          <w:bCs/>
          <w:iCs/>
          <w:sz w:val="22"/>
          <w:szCs w:val="22"/>
          <w:lang w:val="en-GB"/>
        </w:rPr>
      </w:pPr>
      <w:r w:rsidRPr="00761A55">
        <w:rPr>
          <w:rFonts w:ascii="Arial" w:hAnsi="Arial"/>
          <w:sz w:val="22"/>
          <w:szCs w:val="22"/>
          <w:lang w:val="en-GB"/>
        </w:rPr>
        <w:t>Period of performance of the public contract is</w:t>
      </w:r>
      <w:r w:rsidRPr="00761A55">
        <w:rPr>
          <w:rFonts w:ascii="Arial" w:hAnsi="Arial" w:cs="Arial"/>
          <w:sz w:val="22"/>
          <w:szCs w:val="22"/>
          <w:lang w:val="en-GB"/>
        </w:rPr>
        <w:t xml:space="preserve"> set for a period of 2 years from the date of entry into force of the Framework Agreement.</w:t>
      </w:r>
    </w:p>
    <w:p w14:paraId="0051358D" w14:textId="77777777" w:rsidR="00DF697A" w:rsidRPr="00761A55" w:rsidRDefault="00DF697A" w:rsidP="00DF697A">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bCs/>
          <w:iCs/>
          <w:sz w:val="22"/>
          <w:szCs w:val="22"/>
          <w:lang w:val="en-GB"/>
        </w:rPr>
      </w:pPr>
    </w:p>
    <w:p w14:paraId="46800224" w14:textId="77777777" w:rsidR="002E2339" w:rsidRPr="00761A55" w:rsidRDefault="002E2339" w:rsidP="000C04FE">
      <w:pPr>
        <w:pStyle w:val="Odstavecseseznamem"/>
        <w:keepNext/>
        <w:numPr>
          <w:ilvl w:val="0"/>
          <w:numId w:val="1"/>
        </w:numPr>
        <w:spacing w:after="240"/>
        <w:ind w:left="567" w:hanging="567"/>
        <w:jc w:val="both"/>
        <w:rPr>
          <w:rFonts w:ascii="Arial" w:hAnsi="Arial" w:cs="Arial"/>
          <w:b/>
          <w:sz w:val="22"/>
          <w:szCs w:val="22"/>
          <w:lang w:val="en-GB"/>
        </w:rPr>
      </w:pPr>
      <w:r w:rsidRPr="00761A55">
        <w:rPr>
          <w:rFonts w:ascii="Arial" w:hAnsi="Arial" w:cs="Arial"/>
          <w:b/>
          <w:sz w:val="22"/>
          <w:szCs w:val="22"/>
          <w:lang w:val="en-GB"/>
        </w:rPr>
        <w:t xml:space="preserve"> </w:t>
      </w:r>
      <w:r w:rsidRPr="00761A55">
        <w:rPr>
          <w:rFonts w:ascii="Arial" w:hAnsi="Arial"/>
          <w:b/>
          <w:sz w:val="22"/>
          <w:szCs w:val="22"/>
          <w:lang w:val="en-GB"/>
        </w:rPr>
        <w:t>QUALIFICATION REQUIREMENTS</w:t>
      </w:r>
    </w:p>
    <w:p w14:paraId="37DF0775"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cs="Arial"/>
          <w:b/>
          <w:sz w:val="22"/>
          <w:szCs w:val="22"/>
          <w:lang w:val="en-GB"/>
        </w:rPr>
      </w:pPr>
      <w:r w:rsidRPr="00761A55">
        <w:rPr>
          <w:rFonts w:ascii="Arial" w:hAnsi="Arial"/>
          <w:b/>
          <w:bCs/>
          <w:sz w:val="22"/>
          <w:szCs w:val="22"/>
          <w:lang w:val="en-GB"/>
        </w:rPr>
        <w:t>Compliance</w:t>
      </w:r>
      <w:r w:rsidRPr="00761A55">
        <w:rPr>
          <w:rFonts w:ascii="Arial" w:hAnsi="Arial"/>
          <w:b/>
          <w:sz w:val="22"/>
          <w:szCs w:val="22"/>
          <w:lang w:val="en-GB"/>
        </w:rPr>
        <w:t xml:space="preserve"> with the qualification requirements</w:t>
      </w:r>
    </w:p>
    <w:p w14:paraId="022DD658" w14:textId="77777777" w:rsidR="002E2339" w:rsidRPr="00761A55" w:rsidRDefault="002E2339" w:rsidP="002E2339">
      <w:pPr>
        <w:numPr>
          <w:ilvl w:val="0"/>
          <w:numId w:val="26"/>
        </w:numPr>
        <w:spacing w:after="120" w:line="276" w:lineRule="auto"/>
        <w:jc w:val="both"/>
        <w:rPr>
          <w:rFonts w:ascii="Arial" w:hAnsi="Arial" w:cs="Arial"/>
          <w:sz w:val="22"/>
          <w:szCs w:val="22"/>
          <w:lang w:val="en-GB"/>
        </w:rPr>
      </w:pPr>
      <w:bookmarkStart w:id="3" w:name="_Ref478565396"/>
      <w:r w:rsidRPr="00761A55">
        <w:rPr>
          <w:rFonts w:ascii="Arial" w:hAnsi="Arial"/>
          <w:sz w:val="22"/>
          <w:szCs w:val="22"/>
          <w:lang w:val="en-GB"/>
        </w:rPr>
        <w:t xml:space="preserve">The Contractor is required to prove its qualifications at the latest by the tender submission deadline. </w:t>
      </w:r>
    </w:p>
    <w:p w14:paraId="3384A258" w14:textId="77777777" w:rsidR="002E2339" w:rsidRPr="00761A55" w:rsidRDefault="002E2339" w:rsidP="002E2339">
      <w:pPr>
        <w:numPr>
          <w:ilvl w:val="0"/>
          <w:numId w:val="26"/>
        </w:numPr>
        <w:spacing w:line="276" w:lineRule="auto"/>
        <w:jc w:val="both"/>
        <w:rPr>
          <w:rFonts w:ascii="Arial" w:hAnsi="Arial" w:cs="Arial"/>
          <w:sz w:val="22"/>
          <w:szCs w:val="22"/>
          <w:lang w:val="en-GB"/>
        </w:rPr>
      </w:pPr>
      <w:r w:rsidRPr="00761A55">
        <w:rPr>
          <w:rFonts w:ascii="Arial" w:hAnsi="Arial"/>
          <w:sz w:val="22"/>
          <w:szCs w:val="22"/>
          <w:lang w:val="en-GB"/>
        </w:rPr>
        <w:t>The qualification requirements are deemed to be met by a Contractor that demonstrates compliance with:</w:t>
      </w:r>
    </w:p>
    <w:p w14:paraId="0254E28A" w14:textId="77777777" w:rsidR="002E2339" w:rsidRPr="00761A55" w:rsidRDefault="002E2339" w:rsidP="002E2339">
      <w:pPr>
        <w:numPr>
          <w:ilvl w:val="0"/>
          <w:numId w:val="4"/>
        </w:numPr>
        <w:tabs>
          <w:tab w:val="left" w:pos="426"/>
          <w:tab w:val="left" w:pos="1276"/>
        </w:tabs>
        <w:spacing w:line="276" w:lineRule="auto"/>
        <w:ind w:left="1843" w:hanging="425"/>
        <w:jc w:val="both"/>
        <w:rPr>
          <w:rFonts w:ascii="Arial" w:hAnsi="Arial" w:cs="Arial"/>
          <w:sz w:val="22"/>
          <w:szCs w:val="22"/>
          <w:lang w:val="en-GB"/>
        </w:rPr>
      </w:pPr>
      <w:r w:rsidRPr="00761A55">
        <w:rPr>
          <w:rFonts w:ascii="Arial" w:hAnsi="Arial"/>
          <w:sz w:val="22"/>
          <w:szCs w:val="22"/>
          <w:lang w:val="en-GB"/>
        </w:rPr>
        <w:t>the basic capacity within the meaning of Section 74 and Section 75 of the Act,</w:t>
      </w:r>
    </w:p>
    <w:p w14:paraId="0D838713" w14:textId="77777777" w:rsidR="002E2339" w:rsidRPr="00761A55" w:rsidRDefault="002E2339" w:rsidP="002E2339">
      <w:pPr>
        <w:numPr>
          <w:ilvl w:val="0"/>
          <w:numId w:val="4"/>
        </w:numPr>
        <w:tabs>
          <w:tab w:val="left" w:pos="426"/>
          <w:tab w:val="left" w:pos="1276"/>
        </w:tabs>
        <w:spacing w:line="276" w:lineRule="auto"/>
        <w:ind w:left="1843" w:hanging="425"/>
        <w:jc w:val="both"/>
        <w:rPr>
          <w:rFonts w:ascii="Arial" w:hAnsi="Arial" w:cs="Arial"/>
          <w:sz w:val="22"/>
          <w:szCs w:val="22"/>
          <w:lang w:val="en-GB"/>
        </w:rPr>
      </w:pPr>
      <w:r w:rsidRPr="00761A55">
        <w:rPr>
          <w:rFonts w:ascii="Arial" w:hAnsi="Arial"/>
          <w:sz w:val="22"/>
          <w:szCs w:val="22"/>
          <w:lang w:val="en-GB"/>
        </w:rPr>
        <w:t>the professional capacity according to Section 77 of the Act.,</w:t>
      </w:r>
    </w:p>
    <w:p w14:paraId="09E1AD90" w14:textId="77777777" w:rsidR="002E2339" w:rsidRPr="00761A55" w:rsidRDefault="002E2339" w:rsidP="002E2339">
      <w:pPr>
        <w:numPr>
          <w:ilvl w:val="0"/>
          <w:numId w:val="4"/>
        </w:numPr>
        <w:tabs>
          <w:tab w:val="left" w:pos="426"/>
          <w:tab w:val="left" w:pos="1276"/>
        </w:tabs>
        <w:spacing w:after="120" w:line="276" w:lineRule="auto"/>
        <w:ind w:left="1843" w:hanging="425"/>
        <w:jc w:val="both"/>
        <w:rPr>
          <w:rFonts w:ascii="Arial" w:hAnsi="Arial" w:cs="Arial"/>
          <w:sz w:val="22"/>
          <w:szCs w:val="22"/>
          <w:lang w:val="en-GB"/>
        </w:rPr>
      </w:pPr>
      <w:r w:rsidRPr="00761A55">
        <w:rPr>
          <w:rFonts w:ascii="Arial" w:hAnsi="Arial"/>
          <w:sz w:val="22"/>
          <w:szCs w:val="22"/>
          <w:lang w:val="en-GB"/>
        </w:rPr>
        <w:t>the technical qualification requirement according to Section 79 of the Act.</w:t>
      </w:r>
    </w:p>
    <w:tbl>
      <w:tblPr>
        <w:tblW w:w="807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9"/>
      </w:tblGrid>
      <w:tr w:rsidR="002E2339" w:rsidRPr="00761A55" w14:paraId="7025749A" w14:textId="77777777" w:rsidTr="008272BB">
        <w:tc>
          <w:tcPr>
            <w:tcW w:w="8079" w:type="dxa"/>
            <w:shd w:val="clear" w:color="auto" w:fill="DEEAF6"/>
          </w:tcPr>
          <w:p w14:paraId="31CC26A2" w14:textId="77777777" w:rsidR="002E2339" w:rsidRPr="00761A55" w:rsidRDefault="002E2339" w:rsidP="008272BB">
            <w:pPr>
              <w:tabs>
                <w:tab w:val="left" w:pos="426"/>
                <w:tab w:val="left" w:pos="1276"/>
              </w:tabs>
              <w:spacing w:after="120" w:line="288" w:lineRule="auto"/>
              <w:jc w:val="both"/>
              <w:rPr>
                <w:rFonts w:ascii="Arial" w:hAnsi="Arial" w:cs="Arial"/>
                <w:b/>
                <w:bCs/>
                <w:sz w:val="22"/>
                <w:szCs w:val="22"/>
                <w:lang w:val="en-GB"/>
              </w:rPr>
            </w:pPr>
            <w:r w:rsidRPr="00761A55">
              <w:rPr>
                <w:rFonts w:ascii="Arial" w:hAnsi="Arial" w:cs="Arial"/>
                <w:b/>
                <w:bCs/>
                <w:sz w:val="22"/>
                <w:szCs w:val="22"/>
                <w:lang w:val="en-GB"/>
              </w:rPr>
              <w:t xml:space="preserve">In accordance with the provision of Section 86(2) of the Act, </w:t>
            </w:r>
            <w:r w:rsidRPr="00761A55">
              <w:rPr>
                <w:rFonts w:ascii="Arial" w:hAnsi="Arial" w:cs="Arial"/>
                <w:b/>
                <w:bCs/>
                <w:sz w:val="22"/>
                <w:szCs w:val="22"/>
                <w:u w:val="single"/>
                <w:lang w:val="en-GB"/>
              </w:rPr>
              <w:t>for purpose of tender submitting</w:t>
            </w:r>
            <w:r w:rsidRPr="00761A55">
              <w:rPr>
                <w:rFonts w:ascii="Arial" w:hAnsi="Arial" w:cs="Arial"/>
                <w:b/>
                <w:bCs/>
                <w:sz w:val="22"/>
                <w:szCs w:val="22"/>
                <w:lang w:val="en-GB"/>
              </w:rPr>
              <w:t xml:space="preserve">, the Contractor may substitute the submission of the documents regarding </w:t>
            </w:r>
            <w:r w:rsidRPr="00761A55">
              <w:rPr>
                <w:rFonts w:ascii="Arial" w:hAnsi="Arial" w:cs="Arial"/>
                <w:b/>
                <w:bCs/>
                <w:sz w:val="22"/>
                <w:szCs w:val="22"/>
                <w:u w:val="single"/>
                <w:lang w:val="en-GB"/>
              </w:rPr>
              <w:t>the basic capacity in pursuant to Sec. 74 of the Act with a statutory declaration.</w:t>
            </w:r>
            <w:r w:rsidRPr="00761A55">
              <w:rPr>
                <w:rFonts w:ascii="Arial" w:hAnsi="Arial" w:cs="Arial"/>
                <w:b/>
                <w:bCs/>
                <w:sz w:val="22"/>
                <w:szCs w:val="22"/>
                <w:lang w:val="en-GB"/>
              </w:rPr>
              <w:t xml:space="preserve"> The Contractor may use the sample affidavit stated in Annex 3a to this TD (Affidavit on compliance with the Basic Capacity).</w:t>
            </w:r>
          </w:p>
          <w:p w14:paraId="7FF2ECF7" w14:textId="77777777" w:rsidR="002E2339" w:rsidRPr="00761A55" w:rsidRDefault="002E2339" w:rsidP="008272BB">
            <w:pPr>
              <w:tabs>
                <w:tab w:val="left" w:pos="426"/>
                <w:tab w:val="left" w:pos="1276"/>
              </w:tabs>
              <w:spacing w:after="120" w:line="288" w:lineRule="auto"/>
              <w:jc w:val="both"/>
              <w:rPr>
                <w:rFonts w:ascii="Arial" w:hAnsi="Arial" w:cs="Arial"/>
                <w:b/>
                <w:bCs/>
                <w:sz w:val="22"/>
                <w:szCs w:val="22"/>
                <w:lang w:val="en-GB"/>
              </w:rPr>
            </w:pPr>
            <w:r w:rsidRPr="00761A55">
              <w:rPr>
                <w:rFonts w:ascii="Arial" w:hAnsi="Arial" w:cs="Arial"/>
                <w:b/>
                <w:bCs/>
                <w:sz w:val="22"/>
                <w:szCs w:val="22"/>
                <w:lang w:val="en-GB"/>
              </w:rPr>
              <w:t xml:space="preserve">The Contractor is required to submit documents regarding </w:t>
            </w:r>
            <w:r w:rsidRPr="00761A55">
              <w:rPr>
                <w:rFonts w:ascii="Arial" w:hAnsi="Arial" w:cs="Arial"/>
                <w:b/>
                <w:bCs/>
                <w:sz w:val="22"/>
                <w:szCs w:val="22"/>
                <w:u w:val="single"/>
                <w:lang w:val="en-GB"/>
              </w:rPr>
              <w:t>the professional capacity</w:t>
            </w:r>
            <w:r w:rsidRPr="00761A55">
              <w:rPr>
                <w:rFonts w:ascii="Arial" w:hAnsi="Arial" w:cs="Arial"/>
                <w:b/>
                <w:bCs/>
                <w:sz w:val="22"/>
                <w:szCs w:val="22"/>
                <w:lang w:val="en-GB"/>
              </w:rPr>
              <w:t xml:space="preserve"> in pursuant to Sec. 77 of the Act and </w:t>
            </w:r>
            <w:r w:rsidRPr="00761A55">
              <w:rPr>
                <w:rFonts w:ascii="Arial" w:hAnsi="Arial" w:cs="Arial"/>
                <w:b/>
                <w:bCs/>
                <w:sz w:val="22"/>
                <w:szCs w:val="22"/>
                <w:u w:val="single"/>
                <w:lang w:val="en-GB"/>
              </w:rPr>
              <w:t>the technical qualification</w:t>
            </w:r>
            <w:r w:rsidRPr="00761A55">
              <w:rPr>
                <w:rFonts w:ascii="Arial" w:hAnsi="Arial" w:cs="Arial"/>
                <w:b/>
                <w:bCs/>
                <w:sz w:val="22"/>
                <w:szCs w:val="22"/>
                <w:lang w:val="en-GB"/>
              </w:rPr>
              <w:t xml:space="preserve"> in pursuant to Sec. 79 of the Act in compliance with the requirements stated in this TD., i.e. it is not allowed to substitute the required documents by a statutory declaration.  </w:t>
            </w:r>
          </w:p>
          <w:p w14:paraId="2579B0F3" w14:textId="77777777" w:rsidR="002E2339" w:rsidRPr="00761A55" w:rsidRDefault="002E2339" w:rsidP="008272BB">
            <w:pPr>
              <w:tabs>
                <w:tab w:val="left" w:pos="426"/>
                <w:tab w:val="left" w:pos="1276"/>
              </w:tabs>
              <w:spacing w:after="120" w:line="288" w:lineRule="auto"/>
              <w:jc w:val="both"/>
              <w:rPr>
                <w:rFonts w:ascii="Arial" w:hAnsi="Arial" w:cs="Arial"/>
                <w:b/>
                <w:bCs/>
                <w:sz w:val="22"/>
                <w:szCs w:val="22"/>
                <w:lang w:val="en-GB"/>
              </w:rPr>
            </w:pPr>
            <w:r w:rsidRPr="00761A55">
              <w:rPr>
                <w:rFonts w:ascii="Arial" w:hAnsi="Arial" w:cs="Arial"/>
                <w:b/>
                <w:bCs/>
                <w:sz w:val="22"/>
                <w:szCs w:val="22"/>
                <w:lang w:val="en-GB"/>
              </w:rPr>
              <w:t>Pursuant to the provisions of Section 87 of the Act the Contractor may also prove compliance with the qualification requirements by submission of the unified European certificate of compliance for public procurement purposes.</w:t>
            </w:r>
          </w:p>
          <w:p w14:paraId="48861F70" w14:textId="77777777" w:rsidR="002E2339" w:rsidRPr="00761A55" w:rsidRDefault="002E2339" w:rsidP="008272BB">
            <w:pPr>
              <w:tabs>
                <w:tab w:val="left" w:pos="426"/>
                <w:tab w:val="left" w:pos="1276"/>
              </w:tabs>
              <w:spacing w:after="120" w:line="288" w:lineRule="auto"/>
              <w:jc w:val="both"/>
              <w:rPr>
                <w:rFonts w:ascii="Arial" w:hAnsi="Arial" w:cs="Arial"/>
                <w:b/>
                <w:bCs/>
                <w:sz w:val="22"/>
                <w:szCs w:val="22"/>
                <w:lang w:val="en-GB"/>
              </w:rPr>
            </w:pPr>
            <w:r w:rsidRPr="00761A55">
              <w:rPr>
                <w:rFonts w:ascii="Arial" w:hAnsi="Arial" w:cs="Arial"/>
                <w:b/>
                <w:bCs/>
                <w:sz w:val="22"/>
                <w:szCs w:val="22"/>
                <w:lang w:val="en-GB"/>
              </w:rPr>
              <w:t>Pursuant to the provision of Section 122(3) of the Act, the selected Contractor (i.e. the winner) shall submit the originals or notarised copies of the qualification documents prior to signing the contract, unless they have been submitted in the tender procedure.</w:t>
            </w:r>
          </w:p>
          <w:p w14:paraId="5C70D843" w14:textId="77777777" w:rsidR="002E2339" w:rsidRPr="00761A55" w:rsidRDefault="002E2339" w:rsidP="008272BB">
            <w:pPr>
              <w:tabs>
                <w:tab w:val="left" w:pos="426"/>
                <w:tab w:val="left" w:pos="1276"/>
              </w:tabs>
              <w:spacing w:after="120" w:line="288" w:lineRule="auto"/>
              <w:jc w:val="both"/>
              <w:rPr>
                <w:rFonts w:ascii="Arial" w:hAnsi="Arial" w:cs="Arial"/>
                <w:sz w:val="22"/>
                <w:szCs w:val="22"/>
                <w:lang w:val="en-GB"/>
              </w:rPr>
            </w:pPr>
            <w:r w:rsidRPr="00761A55">
              <w:rPr>
                <w:rFonts w:ascii="Arial" w:hAnsi="Arial" w:cs="Arial"/>
                <w:b/>
                <w:bCs/>
                <w:sz w:val="22"/>
                <w:szCs w:val="22"/>
                <w:lang w:val="en-GB"/>
              </w:rPr>
              <w:t>The means of proof for basic capacity pursuant to Section 74 of the Act and professional capacity pursuant to Section 77(1) of the Act must show compliance with the required qualification criterion at the latest 3 months BEFORE THE DATE THE TENDER PROCEDURE IS COMMENCED.</w:t>
            </w:r>
          </w:p>
        </w:tc>
      </w:tr>
    </w:tbl>
    <w:bookmarkEnd w:id="3"/>
    <w:p w14:paraId="67F73838" w14:textId="77777777" w:rsidR="002E2339" w:rsidRPr="00761A55" w:rsidRDefault="002E2339" w:rsidP="002E2339">
      <w:pPr>
        <w:keepNext/>
        <w:numPr>
          <w:ilvl w:val="1"/>
          <w:numId w:val="1"/>
        </w:numPr>
        <w:spacing w:after="120" w:line="288" w:lineRule="auto"/>
        <w:ind w:left="992" w:hanging="567"/>
        <w:jc w:val="both"/>
        <w:rPr>
          <w:rFonts w:ascii="Arial" w:hAnsi="Arial" w:cs="Arial"/>
          <w:b/>
          <w:sz w:val="22"/>
          <w:szCs w:val="22"/>
          <w:lang w:val="en-GB"/>
        </w:rPr>
      </w:pPr>
      <w:r w:rsidRPr="00761A55">
        <w:rPr>
          <w:rFonts w:ascii="Arial" w:hAnsi="Arial" w:cs="Arial"/>
          <w:b/>
          <w:sz w:val="22"/>
          <w:szCs w:val="22"/>
          <w:lang w:val="en-GB"/>
        </w:rPr>
        <w:lastRenderedPageBreak/>
        <w:t>Basic Capacity</w:t>
      </w:r>
    </w:p>
    <w:p w14:paraId="1234BB5A" w14:textId="77777777" w:rsidR="002E2339" w:rsidRPr="00761A55" w:rsidRDefault="002E2339" w:rsidP="002E2339">
      <w:pPr>
        <w:pStyle w:val="Odstavecseseznamem"/>
        <w:widowControl w:val="0"/>
        <w:numPr>
          <w:ilvl w:val="2"/>
          <w:numId w:val="1"/>
        </w:numPr>
        <w:tabs>
          <w:tab w:val="left" w:pos="426"/>
        </w:tabs>
        <w:autoSpaceDE/>
        <w:autoSpaceDN/>
        <w:adjustRightInd/>
        <w:spacing w:after="120" w:line="288" w:lineRule="auto"/>
        <w:jc w:val="both"/>
        <w:rPr>
          <w:rFonts w:ascii="Arial" w:hAnsi="Arial"/>
          <w:sz w:val="22"/>
          <w:szCs w:val="22"/>
          <w:lang w:val="en-GB"/>
        </w:rPr>
      </w:pPr>
      <w:r w:rsidRPr="00761A55">
        <w:rPr>
          <w:rFonts w:ascii="Arial" w:hAnsi="Arial"/>
          <w:sz w:val="22"/>
          <w:szCs w:val="22"/>
          <w:lang w:val="en-GB"/>
        </w:rPr>
        <w:t>A Contractor shall not be considered qualified if:</w:t>
      </w:r>
    </w:p>
    <w:p w14:paraId="0C041A9B" w14:textId="77777777" w:rsidR="002E2339" w:rsidRPr="00761A55" w:rsidRDefault="002E2339" w:rsidP="002E2339">
      <w:pPr>
        <w:pStyle w:val="Odstavecseseznamem"/>
        <w:widowControl w:val="0"/>
        <w:numPr>
          <w:ilvl w:val="1"/>
          <w:numId w:val="26"/>
        </w:numPr>
        <w:tabs>
          <w:tab w:val="left" w:pos="1701"/>
        </w:tabs>
        <w:spacing w:after="120" w:line="288" w:lineRule="auto"/>
        <w:ind w:right="142"/>
        <w:jc w:val="both"/>
        <w:rPr>
          <w:rFonts w:ascii="Arial" w:hAnsi="Arial" w:cs="Arial"/>
          <w:sz w:val="22"/>
          <w:szCs w:val="22"/>
          <w:lang w:val="en-GB"/>
        </w:rPr>
      </w:pPr>
      <w:r w:rsidRPr="00761A55">
        <w:rPr>
          <w:rFonts w:ascii="Arial" w:hAnsi="Arial"/>
          <w:b/>
          <w:bCs/>
          <w:sz w:val="22"/>
          <w:szCs w:val="22"/>
          <w:lang w:val="en-GB"/>
        </w:rPr>
        <w:t>In the country of their registered seat</w:t>
      </w:r>
      <w:r w:rsidRPr="00761A55">
        <w:rPr>
          <w:rFonts w:ascii="Arial" w:hAnsi="Arial"/>
          <w:sz w:val="22"/>
          <w:szCs w:val="22"/>
          <w:lang w:val="en-GB"/>
        </w:rPr>
        <w:t xml:space="preserve">, they have been convicted of the criminal offence specified in Annex 3 to the Act or an equivalent criminal offence under the legal system of the country of their registered seat during the last 5 years before the date on which the tender is commenced; any quashed convictions shall be disregarded; for legal entities, this requirement shall be met by both the </w:t>
      </w:r>
      <w:r w:rsidRPr="00761A55">
        <w:rPr>
          <w:rFonts w:ascii="Arial" w:hAnsi="Arial"/>
          <w:sz w:val="22"/>
          <w:szCs w:val="22"/>
          <w:u w:val="single"/>
          <w:lang w:val="en-GB"/>
        </w:rPr>
        <w:t>legal entity</w:t>
      </w:r>
      <w:r w:rsidRPr="00761A55">
        <w:rPr>
          <w:rFonts w:ascii="Arial" w:hAnsi="Arial"/>
          <w:sz w:val="22"/>
          <w:szCs w:val="22"/>
          <w:lang w:val="en-GB"/>
        </w:rPr>
        <w:t xml:space="preserve"> and </w:t>
      </w:r>
      <w:r w:rsidRPr="00761A55">
        <w:rPr>
          <w:rFonts w:ascii="Arial" w:hAnsi="Arial"/>
          <w:sz w:val="22"/>
          <w:szCs w:val="22"/>
          <w:u w:val="single"/>
          <w:lang w:val="en-GB"/>
        </w:rPr>
        <w:t>each and every member of the statutory body</w:t>
      </w:r>
      <w:r w:rsidRPr="00761A55">
        <w:rPr>
          <w:rFonts w:ascii="Arial" w:hAnsi="Arial"/>
          <w:sz w:val="22"/>
          <w:szCs w:val="22"/>
          <w:lang w:val="en-GB"/>
        </w:rPr>
        <w:t xml:space="preserve">. If a member of the statutory body of the Contractor is a </w:t>
      </w:r>
      <w:r w:rsidRPr="00761A55">
        <w:rPr>
          <w:rFonts w:ascii="Arial" w:hAnsi="Arial"/>
          <w:sz w:val="22"/>
          <w:szCs w:val="22"/>
          <w:u w:val="single"/>
          <w:lang w:val="en-GB"/>
        </w:rPr>
        <w:t>legal entity</w:t>
      </w:r>
      <w:r w:rsidRPr="00761A55">
        <w:rPr>
          <w:rFonts w:ascii="Arial" w:hAnsi="Arial"/>
          <w:sz w:val="22"/>
          <w:szCs w:val="22"/>
          <w:lang w:val="en-GB"/>
        </w:rPr>
        <w:t xml:space="preserve">, then </w:t>
      </w:r>
      <w:r w:rsidRPr="00761A55">
        <w:rPr>
          <w:rFonts w:ascii="Arial" w:hAnsi="Arial"/>
          <w:sz w:val="22"/>
          <w:szCs w:val="22"/>
          <w:u w:val="single"/>
          <w:lang w:val="en-GB"/>
        </w:rPr>
        <w:t>the legal entity and each member of its statutory body</w:t>
      </w:r>
      <w:r w:rsidRPr="00761A55">
        <w:rPr>
          <w:rFonts w:ascii="Arial" w:hAnsi="Arial"/>
          <w:sz w:val="22"/>
          <w:szCs w:val="22"/>
          <w:lang w:val="en-GB"/>
        </w:rPr>
        <w:t xml:space="preserve">, including the </w:t>
      </w:r>
      <w:r w:rsidRPr="00761A55">
        <w:rPr>
          <w:rFonts w:ascii="Arial" w:hAnsi="Arial"/>
          <w:sz w:val="22"/>
          <w:szCs w:val="22"/>
          <w:u w:val="single"/>
          <w:lang w:val="en-GB"/>
        </w:rPr>
        <w:t>person representing the legal entity in the statutory body of the Contractor, must comply with this requirement.</w:t>
      </w:r>
      <w:r w:rsidRPr="00761A55">
        <w:rPr>
          <w:rFonts w:ascii="Arial" w:hAnsi="Arial"/>
          <w:sz w:val="22"/>
          <w:szCs w:val="22"/>
          <w:lang w:val="en-GB"/>
        </w:rPr>
        <w:t xml:space="preserve"> </w:t>
      </w:r>
    </w:p>
    <w:p w14:paraId="147D548C" w14:textId="77777777" w:rsidR="002E2339" w:rsidRPr="00761A55" w:rsidRDefault="002E2339" w:rsidP="002E2339">
      <w:pPr>
        <w:pStyle w:val="Odstavecseseznamem"/>
        <w:widowControl w:val="0"/>
        <w:tabs>
          <w:tab w:val="left" w:pos="1701"/>
        </w:tabs>
        <w:spacing w:after="120" w:line="288" w:lineRule="auto"/>
        <w:ind w:left="2264" w:right="142"/>
        <w:jc w:val="both"/>
        <w:rPr>
          <w:rFonts w:ascii="Arial" w:hAnsi="Arial" w:cs="Arial"/>
          <w:sz w:val="22"/>
          <w:szCs w:val="22"/>
          <w:lang w:val="en-GB"/>
        </w:rPr>
      </w:pPr>
      <w:r w:rsidRPr="00761A55">
        <w:rPr>
          <w:rFonts w:ascii="Arial" w:hAnsi="Arial"/>
          <w:sz w:val="22"/>
          <w:szCs w:val="22"/>
          <w:lang w:val="en-GB"/>
        </w:rPr>
        <w:t xml:space="preserve">Where </w:t>
      </w:r>
      <w:r w:rsidRPr="00761A55">
        <w:rPr>
          <w:rFonts w:ascii="Arial" w:hAnsi="Arial"/>
          <w:sz w:val="22"/>
          <w:szCs w:val="22"/>
          <w:u w:val="single"/>
          <w:lang w:val="en-GB"/>
        </w:rPr>
        <w:t>the</w:t>
      </w:r>
      <w:r w:rsidRPr="00761A55">
        <w:rPr>
          <w:rFonts w:ascii="Arial" w:hAnsi="Arial"/>
          <w:sz w:val="22"/>
          <w:szCs w:val="22"/>
          <w:lang w:val="en-GB"/>
        </w:rPr>
        <w:t xml:space="preserve"> tender or request for participation is being submitted by a branch of a </w:t>
      </w:r>
      <w:r w:rsidRPr="00761A55">
        <w:rPr>
          <w:rFonts w:ascii="Arial" w:hAnsi="Arial"/>
          <w:sz w:val="22"/>
          <w:szCs w:val="22"/>
          <w:u w:val="single"/>
          <w:lang w:val="en-GB"/>
        </w:rPr>
        <w:t>foreign legal entity</w:t>
      </w:r>
      <w:r w:rsidRPr="00761A55">
        <w:rPr>
          <w:rFonts w:ascii="Arial" w:hAnsi="Arial"/>
          <w:sz w:val="22"/>
          <w:szCs w:val="22"/>
          <w:lang w:val="en-GB"/>
        </w:rPr>
        <w:t xml:space="preserve">, then </w:t>
      </w:r>
      <w:r w:rsidRPr="00761A55">
        <w:rPr>
          <w:rFonts w:ascii="Arial" w:hAnsi="Arial"/>
          <w:sz w:val="22"/>
          <w:szCs w:val="22"/>
          <w:u w:val="single"/>
          <w:lang w:val="en-GB"/>
        </w:rPr>
        <w:t>the legal entity and the manager of the branch of the foreign legal entity</w:t>
      </w:r>
      <w:r w:rsidRPr="00761A55">
        <w:rPr>
          <w:rFonts w:ascii="Arial" w:hAnsi="Arial"/>
          <w:sz w:val="22"/>
          <w:szCs w:val="22"/>
          <w:lang w:val="en-GB"/>
        </w:rPr>
        <w:t xml:space="preserve"> must also comply with this requirement.</w:t>
      </w:r>
    </w:p>
    <w:p w14:paraId="27214718" w14:textId="77777777" w:rsidR="002E2339" w:rsidRPr="00761A55" w:rsidRDefault="002E2339" w:rsidP="002E2339">
      <w:pPr>
        <w:widowControl w:val="0"/>
        <w:spacing w:after="120" w:line="288" w:lineRule="auto"/>
        <w:ind w:left="2124" w:right="-2"/>
        <w:jc w:val="both"/>
        <w:rPr>
          <w:rFonts w:ascii="Arial" w:hAnsi="Arial" w:cs="Arial"/>
          <w:sz w:val="22"/>
          <w:szCs w:val="22"/>
          <w:lang w:val="en-GB"/>
        </w:rPr>
      </w:pPr>
      <w:r w:rsidRPr="00761A55">
        <w:rPr>
          <w:rFonts w:ascii="Arial" w:hAnsi="Arial"/>
          <w:sz w:val="22"/>
          <w:szCs w:val="22"/>
          <w:lang w:val="en-GB"/>
        </w:rPr>
        <w:t xml:space="preserve">If the tender or request for participation is being submitted by a branch of </w:t>
      </w:r>
      <w:r w:rsidRPr="00761A55">
        <w:rPr>
          <w:rFonts w:ascii="Arial" w:hAnsi="Arial"/>
          <w:sz w:val="22"/>
          <w:szCs w:val="22"/>
          <w:u w:val="single"/>
          <w:lang w:val="en-GB"/>
        </w:rPr>
        <w:t>a Czech legal entity</w:t>
      </w:r>
      <w:r w:rsidRPr="00761A55">
        <w:rPr>
          <w:rFonts w:ascii="Arial" w:hAnsi="Arial"/>
          <w:sz w:val="22"/>
          <w:szCs w:val="22"/>
          <w:lang w:val="en-GB"/>
        </w:rPr>
        <w:t xml:space="preserve">, then </w:t>
      </w:r>
      <w:r w:rsidRPr="00761A55">
        <w:rPr>
          <w:rFonts w:ascii="Arial" w:hAnsi="Arial"/>
          <w:sz w:val="22"/>
          <w:szCs w:val="22"/>
          <w:u w:val="single"/>
          <w:lang w:val="en-GB"/>
        </w:rPr>
        <w:t>in addition to the aforementioned statutory bodies</w:t>
      </w:r>
      <w:r w:rsidRPr="00761A55">
        <w:rPr>
          <w:rFonts w:ascii="Arial" w:hAnsi="Arial"/>
          <w:sz w:val="22"/>
          <w:szCs w:val="22"/>
          <w:lang w:val="en-GB"/>
        </w:rPr>
        <w:t xml:space="preserve">, the </w:t>
      </w:r>
      <w:r w:rsidRPr="00761A55">
        <w:rPr>
          <w:rFonts w:ascii="Arial" w:hAnsi="Arial"/>
          <w:sz w:val="22"/>
          <w:szCs w:val="22"/>
          <w:u w:val="single"/>
          <w:lang w:val="en-GB"/>
        </w:rPr>
        <w:t>manager of the Czech branch must also comply with this requirement</w:t>
      </w:r>
      <w:r w:rsidRPr="00761A55">
        <w:rPr>
          <w:rFonts w:ascii="Arial" w:hAnsi="Arial"/>
          <w:sz w:val="22"/>
          <w:szCs w:val="22"/>
          <w:lang w:val="en-GB"/>
        </w:rPr>
        <w:t xml:space="preserve">. </w:t>
      </w:r>
    </w:p>
    <w:p w14:paraId="42B11B17" w14:textId="77777777" w:rsidR="002E2339" w:rsidRPr="00761A55" w:rsidRDefault="002E2339" w:rsidP="002E2339">
      <w:pPr>
        <w:pStyle w:val="Odstavecseseznamem"/>
        <w:widowControl w:val="0"/>
        <w:numPr>
          <w:ilvl w:val="1"/>
          <w:numId w:val="26"/>
        </w:numPr>
        <w:tabs>
          <w:tab w:val="left" w:pos="1701"/>
        </w:tabs>
        <w:spacing w:after="120" w:line="288" w:lineRule="auto"/>
        <w:ind w:right="142"/>
        <w:jc w:val="both"/>
        <w:rPr>
          <w:rFonts w:ascii="Arial" w:hAnsi="Arial" w:cs="Arial"/>
          <w:sz w:val="22"/>
          <w:szCs w:val="22"/>
          <w:lang w:val="en-GB"/>
        </w:rPr>
      </w:pPr>
      <w:r w:rsidRPr="00761A55">
        <w:rPr>
          <w:rFonts w:ascii="Arial" w:hAnsi="Arial"/>
          <w:sz w:val="22"/>
          <w:szCs w:val="22"/>
          <w:lang w:val="en-GB"/>
        </w:rPr>
        <w:t xml:space="preserve">The Contractor owes any due unpaid tax arrears either </w:t>
      </w:r>
      <w:r w:rsidRPr="00761A55">
        <w:rPr>
          <w:rFonts w:ascii="Arial" w:hAnsi="Arial"/>
          <w:b/>
          <w:bCs/>
          <w:sz w:val="22"/>
          <w:szCs w:val="22"/>
          <w:lang w:val="en-GB"/>
        </w:rPr>
        <w:t>in the Czech Republic or in the country of the Contractor’s seat</w:t>
      </w:r>
      <w:r w:rsidRPr="00761A55">
        <w:rPr>
          <w:rFonts w:ascii="Arial" w:hAnsi="Arial"/>
          <w:sz w:val="22"/>
          <w:szCs w:val="22"/>
          <w:lang w:val="en-GB"/>
        </w:rPr>
        <w:t>,</w:t>
      </w:r>
    </w:p>
    <w:p w14:paraId="1F69241D" w14:textId="77777777" w:rsidR="002E2339" w:rsidRPr="00761A55" w:rsidRDefault="002E2339" w:rsidP="002E2339">
      <w:pPr>
        <w:pStyle w:val="Odstavecseseznamem"/>
        <w:widowControl w:val="0"/>
        <w:numPr>
          <w:ilvl w:val="1"/>
          <w:numId w:val="26"/>
        </w:numPr>
        <w:tabs>
          <w:tab w:val="left" w:pos="1701"/>
        </w:tabs>
        <w:spacing w:after="120" w:line="288" w:lineRule="auto"/>
        <w:ind w:right="142"/>
        <w:jc w:val="both"/>
        <w:rPr>
          <w:rFonts w:ascii="Arial" w:hAnsi="Arial" w:cs="Arial"/>
          <w:sz w:val="22"/>
          <w:szCs w:val="22"/>
          <w:lang w:val="en-GB"/>
        </w:rPr>
      </w:pPr>
      <w:r w:rsidRPr="00761A55">
        <w:rPr>
          <w:rFonts w:ascii="Arial" w:hAnsi="Arial"/>
          <w:sz w:val="22"/>
          <w:szCs w:val="22"/>
          <w:lang w:val="en-GB"/>
        </w:rPr>
        <w:t xml:space="preserve">The Contractor owes any unpaid arrears for public health insurance premiums or penalties </w:t>
      </w:r>
      <w:r w:rsidRPr="00761A55">
        <w:rPr>
          <w:rFonts w:ascii="Arial" w:hAnsi="Arial"/>
          <w:b/>
          <w:bCs/>
          <w:sz w:val="22"/>
          <w:szCs w:val="22"/>
          <w:lang w:val="en-GB"/>
        </w:rPr>
        <w:t>either in the Czech Republic or in the country of the Contractor’s seat</w:t>
      </w:r>
      <w:r w:rsidRPr="00761A55">
        <w:rPr>
          <w:rFonts w:ascii="Arial" w:hAnsi="Arial"/>
          <w:sz w:val="22"/>
          <w:szCs w:val="22"/>
          <w:lang w:val="en-GB"/>
        </w:rPr>
        <w:t>,</w:t>
      </w:r>
    </w:p>
    <w:p w14:paraId="1F9B2F73" w14:textId="77777777" w:rsidR="002E2339" w:rsidRPr="00761A55" w:rsidRDefault="002E2339" w:rsidP="002E2339">
      <w:pPr>
        <w:pStyle w:val="Odstavecseseznamem"/>
        <w:widowControl w:val="0"/>
        <w:numPr>
          <w:ilvl w:val="1"/>
          <w:numId w:val="26"/>
        </w:numPr>
        <w:tabs>
          <w:tab w:val="left" w:pos="1701"/>
        </w:tabs>
        <w:spacing w:after="120" w:line="288" w:lineRule="auto"/>
        <w:ind w:right="142"/>
        <w:jc w:val="both"/>
        <w:rPr>
          <w:rFonts w:ascii="Arial" w:hAnsi="Arial" w:cs="Arial"/>
          <w:sz w:val="22"/>
          <w:szCs w:val="22"/>
          <w:lang w:val="en-GB"/>
        </w:rPr>
      </w:pPr>
      <w:r w:rsidRPr="00761A55">
        <w:rPr>
          <w:rFonts w:ascii="Arial" w:hAnsi="Arial"/>
          <w:sz w:val="22"/>
          <w:szCs w:val="22"/>
          <w:lang w:val="en-GB"/>
        </w:rPr>
        <w:t xml:space="preserve">The Contractor owes any unpaid arrears for premiums or penalties for social security and contributions to state employment policy </w:t>
      </w:r>
      <w:r w:rsidRPr="00761A55">
        <w:rPr>
          <w:rFonts w:ascii="Arial" w:hAnsi="Arial"/>
          <w:b/>
          <w:bCs/>
          <w:sz w:val="22"/>
          <w:szCs w:val="22"/>
          <w:lang w:val="en-GB"/>
        </w:rPr>
        <w:t>either in the Czech Republic or in the country of the Contractor’s seat</w:t>
      </w:r>
      <w:r w:rsidRPr="00761A55">
        <w:rPr>
          <w:rFonts w:ascii="Arial" w:hAnsi="Arial"/>
          <w:sz w:val="22"/>
          <w:szCs w:val="22"/>
          <w:lang w:val="en-GB"/>
        </w:rPr>
        <w:t>,</w:t>
      </w:r>
    </w:p>
    <w:p w14:paraId="1F780A1F" w14:textId="77777777" w:rsidR="002E2339" w:rsidRPr="00761A55" w:rsidRDefault="002E2339" w:rsidP="002E2339">
      <w:pPr>
        <w:pStyle w:val="Odstavecseseznamem"/>
        <w:widowControl w:val="0"/>
        <w:numPr>
          <w:ilvl w:val="1"/>
          <w:numId w:val="26"/>
        </w:numPr>
        <w:tabs>
          <w:tab w:val="left" w:pos="1701"/>
        </w:tabs>
        <w:spacing w:after="120" w:line="288" w:lineRule="auto"/>
        <w:ind w:right="142"/>
        <w:jc w:val="both"/>
        <w:rPr>
          <w:rFonts w:ascii="Arial" w:hAnsi="Arial" w:cs="Arial"/>
          <w:sz w:val="22"/>
          <w:szCs w:val="22"/>
          <w:lang w:val="en-GB"/>
        </w:rPr>
      </w:pPr>
      <w:r w:rsidRPr="00761A55">
        <w:rPr>
          <w:rFonts w:ascii="Arial" w:hAnsi="Arial"/>
          <w:sz w:val="22"/>
          <w:szCs w:val="22"/>
          <w:lang w:val="en-GB"/>
        </w:rPr>
        <w:t xml:space="preserve">The Contractor is in liquidation, and decision has been issued declaring the Contractor to be insolvent, forced administration has been imposed on the Contractor pursuant to different legislation or in a similar situation </w:t>
      </w:r>
      <w:r w:rsidRPr="00761A55">
        <w:rPr>
          <w:rFonts w:ascii="Arial" w:hAnsi="Arial"/>
          <w:b/>
          <w:bCs/>
          <w:sz w:val="22"/>
          <w:szCs w:val="22"/>
          <w:lang w:val="en-GB"/>
        </w:rPr>
        <w:t>under the laws of the country of the Contractor’s registered seat</w:t>
      </w:r>
      <w:r w:rsidRPr="00761A55">
        <w:rPr>
          <w:rFonts w:ascii="Arial" w:hAnsi="Arial"/>
          <w:sz w:val="22"/>
          <w:szCs w:val="22"/>
          <w:lang w:val="en-GB"/>
        </w:rPr>
        <w:t>.</w:t>
      </w:r>
    </w:p>
    <w:p w14:paraId="5B291BB4" w14:textId="77777777" w:rsidR="002E2339" w:rsidRPr="00761A55" w:rsidRDefault="002E2339" w:rsidP="002E2339">
      <w:pPr>
        <w:pStyle w:val="Odstavecseseznamem"/>
        <w:widowControl w:val="0"/>
        <w:numPr>
          <w:ilvl w:val="2"/>
          <w:numId w:val="1"/>
        </w:numPr>
        <w:tabs>
          <w:tab w:val="left" w:pos="426"/>
        </w:tabs>
        <w:autoSpaceDE/>
        <w:autoSpaceDN/>
        <w:adjustRightInd/>
        <w:spacing w:after="120" w:line="288" w:lineRule="auto"/>
        <w:jc w:val="both"/>
        <w:rPr>
          <w:rFonts w:ascii="Arial" w:hAnsi="Arial"/>
          <w:b/>
          <w:bCs/>
          <w:sz w:val="22"/>
          <w:szCs w:val="22"/>
          <w:lang w:val="en-GB"/>
        </w:rPr>
      </w:pPr>
      <w:r w:rsidRPr="00761A55">
        <w:rPr>
          <w:rFonts w:ascii="Arial" w:hAnsi="Arial"/>
          <w:b/>
          <w:bCs/>
          <w:sz w:val="22"/>
          <w:szCs w:val="22"/>
          <w:lang w:val="en-GB"/>
        </w:rPr>
        <w:t>Proof of fulfilment of the basic capacity by a Contractor with its seat in the Czech Republic</w:t>
      </w:r>
    </w:p>
    <w:p w14:paraId="5318BD6E" w14:textId="77777777" w:rsidR="002E2339" w:rsidRPr="00761A55" w:rsidRDefault="002E2339" w:rsidP="002E2339">
      <w:pPr>
        <w:pStyle w:val="Odstavecseseznamem"/>
        <w:widowControl w:val="0"/>
        <w:tabs>
          <w:tab w:val="left" w:pos="426"/>
        </w:tabs>
        <w:autoSpaceDE/>
        <w:autoSpaceDN/>
        <w:adjustRightInd/>
        <w:spacing w:after="120" w:line="288" w:lineRule="auto"/>
        <w:ind w:left="1866"/>
        <w:jc w:val="both"/>
        <w:rPr>
          <w:rFonts w:ascii="Arial" w:hAnsi="Arial"/>
          <w:b/>
          <w:bCs/>
          <w:sz w:val="22"/>
          <w:szCs w:val="22"/>
          <w:lang w:val="en-GB"/>
        </w:rPr>
      </w:pPr>
      <w:r w:rsidRPr="00761A55">
        <w:rPr>
          <w:rFonts w:ascii="Arial" w:hAnsi="Arial"/>
          <w:sz w:val="22"/>
          <w:szCs w:val="22"/>
          <w:lang w:val="en-GB"/>
        </w:rPr>
        <w:t xml:space="preserve">The Contractor shall demonstrate compliance with the basic capacity </w:t>
      </w:r>
      <w:r w:rsidRPr="00761A55">
        <w:rPr>
          <w:rFonts w:ascii="Arial" w:hAnsi="Arial"/>
          <w:b/>
          <w:bCs/>
          <w:sz w:val="22"/>
          <w:szCs w:val="22"/>
          <w:u w:val="single"/>
          <w:lang w:val="en-GB"/>
        </w:rPr>
        <w:t>in relation to the Czech Republic</w:t>
      </w:r>
      <w:r w:rsidRPr="00761A55">
        <w:rPr>
          <w:rFonts w:ascii="Arial" w:hAnsi="Arial"/>
          <w:sz w:val="22"/>
          <w:szCs w:val="22"/>
          <w:lang w:val="en-GB"/>
        </w:rPr>
        <w:t xml:space="preserve"> as the country of their registered office by submitting:</w:t>
      </w:r>
    </w:p>
    <w:p w14:paraId="7727F428"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an extract from the Criminal Register regarding the 9</w:t>
      </w:r>
      <w:r w:rsidRPr="00761A55">
        <w:rPr>
          <w:rFonts w:ascii="Arial" w:hAnsi="Arial" w:cs="Arial"/>
          <w:sz w:val="22"/>
          <w:szCs w:val="22"/>
          <w:lang w:val="en-GB"/>
        </w:rPr>
        <w:t>.2.1 (a) of this TD,</w:t>
      </w:r>
    </w:p>
    <w:p w14:paraId="52CEA282"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 certificate issued by the competent tax authority regarding the 9</w:t>
      </w:r>
      <w:r w:rsidRPr="00761A55">
        <w:rPr>
          <w:rFonts w:ascii="Arial" w:hAnsi="Arial" w:cs="Arial"/>
          <w:sz w:val="22"/>
          <w:szCs w:val="22"/>
          <w:lang w:val="en-GB"/>
        </w:rPr>
        <w:t xml:space="preserve">.2.1 </w:t>
      </w:r>
      <w:r w:rsidRPr="00761A55">
        <w:rPr>
          <w:rFonts w:ascii="Arial" w:hAnsi="Arial" w:cs="Arial"/>
          <w:sz w:val="22"/>
          <w:szCs w:val="22"/>
          <w:lang w:val="en-GB"/>
        </w:rPr>
        <w:lastRenderedPageBreak/>
        <w:t>(b) of this TD,</w:t>
      </w:r>
    </w:p>
    <w:p w14:paraId="5C3D385B"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 written sworn statement on excise tax regarding the 9</w:t>
      </w:r>
      <w:r w:rsidRPr="00761A55">
        <w:rPr>
          <w:rFonts w:ascii="Arial" w:hAnsi="Arial" w:cs="Arial"/>
          <w:sz w:val="22"/>
          <w:szCs w:val="22"/>
          <w:lang w:val="en-GB"/>
        </w:rPr>
        <w:t>.2.1 (b) of this TD,</w:t>
      </w:r>
    </w:p>
    <w:p w14:paraId="33A7E0D0"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 written sworn statement regarding the 9</w:t>
      </w:r>
      <w:r w:rsidRPr="00761A55">
        <w:rPr>
          <w:rFonts w:ascii="Arial" w:hAnsi="Arial" w:cs="Arial"/>
          <w:sz w:val="22"/>
          <w:szCs w:val="22"/>
          <w:lang w:val="en-GB"/>
        </w:rPr>
        <w:t>.2.1 (c) of this TD,</w:t>
      </w:r>
    </w:p>
    <w:p w14:paraId="4A6858AA"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 certificate issued by the applicable regional Social Security office regarding the 9</w:t>
      </w:r>
      <w:r w:rsidRPr="00761A55">
        <w:rPr>
          <w:rFonts w:ascii="Arial" w:hAnsi="Arial" w:cs="Arial"/>
          <w:sz w:val="22"/>
          <w:szCs w:val="22"/>
          <w:lang w:val="en-GB"/>
        </w:rPr>
        <w:t>.2.1 (d) of this TD,</w:t>
      </w:r>
    </w:p>
    <w:p w14:paraId="201E4814"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an excerpt from the Commercial Registry or a written sworn statement providing that the participant is not recorded in the registry, regarding the 9</w:t>
      </w:r>
      <w:r w:rsidRPr="00761A55">
        <w:rPr>
          <w:rFonts w:ascii="Arial" w:hAnsi="Arial" w:cs="Arial"/>
          <w:sz w:val="22"/>
          <w:szCs w:val="22"/>
          <w:lang w:val="en-GB"/>
        </w:rPr>
        <w:t>.2.1 (e) of this TD</w:t>
      </w:r>
    </w:p>
    <w:p w14:paraId="44BFE455" w14:textId="77777777" w:rsidR="002E2339" w:rsidRPr="00761A55" w:rsidRDefault="002E2339" w:rsidP="002E2339">
      <w:pPr>
        <w:pStyle w:val="Odstavecseseznamem"/>
        <w:widowControl w:val="0"/>
        <w:numPr>
          <w:ilvl w:val="2"/>
          <w:numId w:val="1"/>
        </w:numPr>
        <w:tabs>
          <w:tab w:val="left" w:pos="426"/>
        </w:tabs>
        <w:autoSpaceDE/>
        <w:autoSpaceDN/>
        <w:adjustRightInd/>
        <w:spacing w:after="120" w:line="288" w:lineRule="auto"/>
        <w:jc w:val="both"/>
        <w:rPr>
          <w:rFonts w:ascii="Arial" w:hAnsi="Arial"/>
          <w:b/>
          <w:bCs/>
          <w:sz w:val="22"/>
          <w:szCs w:val="22"/>
          <w:lang w:val="en-GB"/>
        </w:rPr>
      </w:pPr>
      <w:r w:rsidRPr="00761A55">
        <w:rPr>
          <w:rFonts w:ascii="Arial" w:hAnsi="Arial"/>
          <w:b/>
          <w:bCs/>
          <w:sz w:val="22"/>
          <w:szCs w:val="22"/>
          <w:lang w:val="en-GB"/>
        </w:rPr>
        <w:t>Proof of fulfilment of the basic capacity by a Contractor with its seat outside of the Czech Republic (foreign Contractor)</w:t>
      </w:r>
    </w:p>
    <w:p w14:paraId="10A76C25" w14:textId="77777777" w:rsidR="002E2339" w:rsidRPr="00761A55" w:rsidRDefault="002E2339" w:rsidP="002E2339">
      <w:pPr>
        <w:pStyle w:val="Odstavecseseznamem"/>
        <w:widowControl w:val="0"/>
        <w:tabs>
          <w:tab w:val="left" w:pos="426"/>
        </w:tabs>
        <w:autoSpaceDE/>
        <w:autoSpaceDN/>
        <w:adjustRightInd/>
        <w:spacing w:after="120" w:line="288" w:lineRule="auto"/>
        <w:ind w:left="1866"/>
        <w:jc w:val="both"/>
        <w:rPr>
          <w:rFonts w:ascii="Arial" w:hAnsi="Arial" w:cs="Arial"/>
          <w:sz w:val="22"/>
          <w:szCs w:val="22"/>
          <w:lang w:val="en-GB"/>
        </w:rPr>
      </w:pPr>
      <w:r w:rsidRPr="00761A55">
        <w:rPr>
          <w:rFonts w:ascii="Arial" w:hAnsi="Arial"/>
          <w:sz w:val="22"/>
          <w:szCs w:val="22"/>
          <w:lang w:val="en-GB"/>
        </w:rPr>
        <w:t xml:space="preserve">The Contractor shall demonstrate compliance with basic capacity </w:t>
      </w:r>
      <w:r w:rsidRPr="00761A55">
        <w:rPr>
          <w:rFonts w:ascii="Arial" w:hAnsi="Arial"/>
          <w:b/>
          <w:sz w:val="22"/>
          <w:szCs w:val="22"/>
          <w:u w:val="single"/>
          <w:lang w:val="en-GB"/>
        </w:rPr>
        <w:t>in relation to the Czech Republic</w:t>
      </w:r>
      <w:r w:rsidRPr="00761A55">
        <w:rPr>
          <w:rFonts w:ascii="Arial" w:hAnsi="Arial"/>
          <w:sz w:val="22"/>
          <w:szCs w:val="22"/>
          <w:lang w:val="en-GB"/>
        </w:rPr>
        <w:t xml:space="preserve"> by submitting:</w:t>
      </w:r>
    </w:p>
    <w:p w14:paraId="01EC8410" w14:textId="77777777" w:rsidR="002E2339" w:rsidRPr="00761A55" w:rsidRDefault="002E2339" w:rsidP="002E2339">
      <w:pPr>
        <w:widowControl w:val="0"/>
        <w:numPr>
          <w:ilvl w:val="0"/>
          <w:numId w:val="13"/>
        </w:numPr>
        <w:tabs>
          <w:tab w:val="left" w:pos="1701"/>
        </w:tabs>
        <w:spacing w:line="288" w:lineRule="auto"/>
        <w:ind w:left="2127" w:right="142" w:hanging="426"/>
        <w:jc w:val="both"/>
        <w:rPr>
          <w:rFonts w:ascii="Arial" w:hAnsi="Arial" w:cs="Arial"/>
          <w:sz w:val="22"/>
          <w:szCs w:val="22"/>
          <w:lang w:val="en-GB"/>
        </w:rPr>
      </w:pPr>
      <w:r w:rsidRPr="00761A55">
        <w:rPr>
          <w:rFonts w:ascii="Arial" w:hAnsi="Arial"/>
          <w:sz w:val="22"/>
          <w:szCs w:val="22"/>
          <w:lang w:val="en-GB"/>
        </w:rPr>
        <w:t xml:space="preserve">a certificate issued by the competent </w:t>
      </w:r>
      <w:r w:rsidRPr="00761A55">
        <w:rPr>
          <w:rFonts w:ascii="Arial" w:hAnsi="Arial"/>
          <w:sz w:val="22"/>
          <w:szCs w:val="22"/>
          <w:u w:val="single"/>
          <w:lang w:val="en-GB"/>
        </w:rPr>
        <w:t>Czech</w:t>
      </w:r>
      <w:r w:rsidRPr="00761A55">
        <w:rPr>
          <w:rFonts w:ascii="Arial" w:hAnsi="Arial"/>
          <w:sz w:val="22"/>
          <w:szCs w:val="22"/>
          <w:lang w:val="en-GB"/>
        </w:rPr>
        <w:t xml:space="preserve"> tax authority regarding the 9</w:t>
      </w:r>
      <w:r w:rsidRPr="00761A55">
        <w:rPr>
          <w:rFonts w:ascii="Arial" w:hAnsi="Arial" w:cs="Arial"/>
          <w:sz w:val="22"/>
          <w:szCs w:val="22"/>
          <w:lang w:val="en-GB"/>
        </w:rPr>
        <w:t>.2.1 (b) of this TD</w:t>
      </w:r>
      <w:r w:rsidRPr="00761A55">
        <w:rPr>
          <w:rFonts w:ascii="Arial" w:hAnsi="Arial"/>
          <w:sz w:val="22"/>
          <w:szCs w:val="22"/>
          <w:lang w:val="en-GB"/>
        </w:rPr>
        <w:t>,</w:t>
      </w:r>
    </w:p>
    <w:p w14:paraId="69930B43" w14:textId="77777777" w:rsidR="002E2339" w:rsidRPr="00761A55" w:rsidRDefault="002E2339" w:rsidP="002E2339">
      <w:pPr>
        <w:widowControl w:val="0"/>
        <w:numPr>
          <w:ilvl w:val="0"/>
          <w:numId w:val="13"/>
        </w:numPr>
        <w:tabs>
          <w:tab w:val="left" w:pos="1701"/>
        </w:tabs>
        <w:spacing w:line="288" w:lineRule="auto"/>
        <w:ind w:left="2127" w:right="142" w:hanging="426"/>
        <w:jc w:val="both"/>
        <w:rPr>
          <w:rFonts w:ascii="Arial" w:hAnsi="Arial" w:cs="Arial"/>
          <w:sz w:val="22"/>
          <w:szCs w:val="22"/>
          <w:lang w:val="en-GB"/>
        </w:rPr>
      </w:pPr>
      <w:r w:rsidRPr="00761A55">
        <w:rPr>
          <w:rFonts w:ascii="Arial" w:hAnsi="Arial"/>
          <w:sz w:val="22"/>
          <w:szCs w:val="22"/>
          <w:lang w:val="en-GB"/>
        </w:rPr>
        <w:t>a written sworn statement on excise regarding the 9</w:t>
      </w:r>
      <w:r w:rsidRPr="00761A55">
        <w:rPr>
          <w:rFonts w:ascii="Arial" w:hAnsi="Arial" w:cs="Arial"/>
          <w:sz w:val="22"/>
          <w:szCs w:val="22"/>
          <w:lang w:val="en-GB"/>
        </w:rPr>
        <w:t>.2.1 (b) of this TD</w:t>
      </w:r>
      <w:r w:rsidRPr="00761A55">
        <w:rPr>
          <w:rFonts w:ascii="Arial" w:hAnsi="Arial"/>
          <w:sz w:val="22"/>
          <w:szCs w:val="22"/>
          <w:lang w:val="en-GB"/>
        </w:rPr>
        <w:t>,</w:t>
      </w:r>
    </w:p>
    <w:p w14:paraId="4924050C" w14:textId="77777777" w:rsidR="002E2339" w:rsidRPr="00761A55" w:rsidRDefault="002E2339" w:rsidP="002E2339">
      <w:pPr>
        <w:widowControl w:val="0"/>
        <w:numPr>
          <w:ilvl w:val="0"/>
          <w:numId w:val="13"/>
        </w:numPr>
        <w:tabs>
          <w:tab w:val="left" w:pos="1701"/>
        </w:tabs>
        <w:spacing w:line="288" w:lineRule="auto"/>
        <w:ind w:left="2127" w:right="142" w:hanging="426"/>
        <w:jc w:val="both"/>
        <w:rPr>
          <w:rFonts w:ascii="Arial" w:hAnsi="Arial" w:cs="Arial"/>
          <w:sz w:val="22"/>
          <w:szCs w:val="22"/>
          <w:lang w:val="en-GB"/>
        </w:rPr>
      </w:pPr>
      <w:r w:rsidRPr="00761A55">
        <w:rPr>
          <w:rFonts w:ascii="Arial" w:hAnsi="Arial"/>
          <w:sz w:val="22"/>
          <w:szCs w:val="22"/>
          <w:lang w:val="en-GB"/>
        </w:rPr>
        <w:t>a written sworn statement regarding the 9</w:t>
      </w:r>
      <w:r w:rsidRPr="00761A55">
        <w:rPr>
          <w:rFonts w:ascii="Arial" w:hAnsi="Arial" w:cs="Arial"/>
          <w:sz w:val="22"/>
          <w:szCs w:val="22"/>
          <w:lang w:val="en-GB"/>
        </w:rPr>
        <w:t>.2.1 (c) of this TD</w:t>
      </w:r>
      <w:r w:rsidRPr="00761A55">
        <w:rPr>
          <w:rFonts w:ascii="Arial" w:hAnsi="Arial"/>
          <w:sz w:val="22"/>
          <w:szCs w:val="22"/>
          <w:lang w:val="en-GB"/>
        </w:rPr>
        <w:t>,</w:t>
      </w:r>
    </w:p>
    <w:p w14:paraId="05E289EF" w14:textId="77777777" w:rsidR="002E2339" w:rsidRPr="00761A55" w:rsidRDefault="002E2339" w:rsidP="002E2339">
      <w:pPr>
        <w:widowControl w:val="0"/>
        <w:numPr>
          <w:ilvl w:val="0"/>
          <w:numId w:val="13"/>
        </w:numPr>
        <w:tabs>
          <w:tab w:val="left" w:pos="1701"/>
        </w:tabs>
        <w:spacing w:after="120" w:line="288" w:lineRule="auto"/>
        <w:ind w:left="2126" w:right="142" w:hanging="425"/>
        <w:jc w:val="both"/>
        <w:rPr>
          <w:rFonts w:ascii="Arial" w:hAnsi="Arial" w:cs="Arial"/>
          <w:sz w:val="22"/>
          <w:szCs w:val="22"/>
          <w:lang w:val="en-GB"/>
        </w:rPr>
      </w:pPr>
      <w:r w:rsidRPr="00761A55">
        <w:rPr>
          <w:rFonts w:ascii="Arial" w:hAnsi="Arial"/>
          <w:sz w:val="22"/>
          <w:szCs w:val="22"/>
          <w:lang w:val="en-GB"/>
        </w:rPr>
        <w:t xml:space="preserve">certificate issued by the applicable </w:t>
      </w:r>
      <w:r w:rsidRPr="00761A55">
        <w:rPr>
          <w:rFonts w:ascii="Arial" w:hAnsi="Arial"/>
          <w:sz w:val="22"/>
          <w:szCs w:val="22"/>
          <w:u w:val="single"/>
          <w:lang w:val="en-GB"/>
        </w:rPr>
        <w:t>Czech</w:t>
      </w:r>
      <w:r w:rsidRPr="00761A55">
        <w:rPr>
          <w:rFonts w:ascii="Arial" w:hAnsi="Arial"/>
          <w:sz w:val="22"/>
          <w:szCs w:val="22"/>
          <w:lang w:val="en-GB"/>
        </w:rPr>
        <w:t xml:space="preserve"> Social Security Administration regarding the 9</w:t>
      </w:r>
      <w:r w:rsidRPr="00761A55">
        <w:rPr>
          <w:rFonts w:ascii="Arial" w:hAnsi="Arial" w:cs="Arial"/>
          <w:sz w:val="22"/>
          <w:szCs w:val="22"/>
          <w:lang w:val="en-GB"/>
        </w:rPr>
        <w:t>.2.1 (d) of this TD</w:t>
      </w:r>
      <w:r w:rsidRPr="00761A55">
        <w:rPr>
          <w:rFonts w:ascii="Arial" w:hAnsi="Arial"/>
          <w:sz w:val="22"/>
          <w:szCs w:val="22"/>
          <w:lang w:val="en-GB"/>
        </w:rPr>
        <w:t>.</w:t>
      </w:r>
    </w:p>
    <w:p w14:paraId="5ED250DE" w14:textId="77777777" w:rsidR="002E2339" w:rsidRPr="00761A55" w:rsidRDefault="002E2339" w:rsidP="002E2339">
      <w:pPr>
        <w:widowControl w:val="0"/>
        <w:tabs>
          <w:tab w:val="left" w:pos="1701"/>
        </w:tabs>
        <w:spacing w:after="120" w:line="288" w:lineRule="auto"/>
        <w:ind w:left="1701" w:right="142"/>
        <w:jc w:val="both"/>
        <w:rPr>
          <w:rFonts w:ascii="Arial" w:hAnsi="Arial"/>
          <w:sz w:val="22"/>
          <w:szCs w:val="22"/>
          <w:lang w:val="en-GB"/>
        </w:rPr>
      </w:pPr>
      <w:r w:rsidRPr="00761A55">
        <w:rPr>
          <w:rFonts w:ascii="Arial" w:hAnsi="Arial"/>
          <w:sz w:val="22"/>
          <w:szCs w:val="22"/>
          <w:lang w:val="en-GB"/>
        </w:rPr>
        <w:t xml:space="preserve">The Contractor shall prove fulfilment of the conditions for capacity </w:t>
      </w:r>
      <w:r w:rsidRPr="00761A55">
        <w:rPr>
          <w:rFonts w:ascii="Arial" w:hAnsi="Arial"/>
          <w:b/>
          <w:sz w:val="22"/>
          <w:szCs w:val="22"/>
          <w:u w:val="single"/>
          <w:lang w:val="en-GB"/>
        </w:rPr>
        <w:t>in relation to the country of the Contractor’s registered seat</w:t>
      </w:r>
      <w:r w:rsidRPr="00761A55">
        <w:rPr>
          <w:rFonts w:ascii="Arial" w:hAnsi="Arial"/>
          <w:sz w:val="22"/>
          <w:szCs w:val="22"/>
          <w:lang w:val="en-GB"/>
        </w:rPr>
        <w:t xml:space="preserve"> by submitting, in accordance with:</w:t>
      </w:r>
    </w:p>
    <w:p w14:paraId="45753395" w14:textId="77777777" w:rsidR="002E2339" w:rsidRPr="00761A55" w:rsidRDefault="002E2339" w:rsidP="002E2339">
      <w:pPr>
        <w:pStyle w:val="Odstavecseseznamem"/>
        <w:widowControl w:val="0"/>
        <w:numPr>
          <w:ilvl w:val="0"/>
          <w:numId w:val="32"/>
        </w:numPr>
        <w:tabs>
          <w:tab w:val="left" w:pos="1701"/>
        </w:tabs>
        <w:spacing w:after="120" w:line="288" w:lineRule="auto"/>
        <w:ind w:right="142"/>
        <w:jc w:val="both"/>
        <w:rPr>
          <w:rFonts w:ascii="Arial" w:hAnsi="Arial"/>
          <w:b/>
          <w:sz w:val="22"/>
          <w:szCs w:val="22"/>
          <w:u w:val="single"/>
          <w:lang w:val="en-GB"/>
        </w:rPr>
      </w:pPr>
      <w:r w:rsidRPr="00761A55">
        <w:rPr>
          <w:rFonts w:ascii="Arial" w:hAnsi="Arial"/>
          <w:sz w:val="22"/>
          <w:szCs w:val="22"/>
          <w:lang w:val="en-GB"/>
        </w:rPr>
        <w:t>the 9</w:t>
      </w:r>
      <w:r w:rsidRPr="00761A55">
        <w:rPr>
          <w:rFonts w:ascii="Arial" w:hAnsi="Arial" w:cs="Arial"/>
          <w:sz w:val="22"/>
          <w:szCs w:val="22"/>
          <w:lang w:val="en-GB"/>
        </w:rPr>
        <w:t>.2.1 (a) of this TD,</w:t>
      </w:r>
    </w:p>
    <w:p w14:paraId="3C48BA4A" w14:textId="77777777" w:rsidR="002E2339" w:rsidRPr="00761A55" w:rsidRDefault="002E2339" w:rsidP="002E2339">
      <w:pPr>
        <w:pStyle w:val="Odstavecseseznamem"/>
        <w:widowControl w:val="0"/>
        <w:numPr>
          <w:ilvl w:val="0"/>
          <w:numId w:val="32"/>
        </w:numPr>
        <w:tabs>
          <w:tab w:val="left" w:pos="1701"/>
        </w:tabs>
        <w:spacing w:after="120" w:line="288" w:lineRule="auto"/>
        <w:ind w:right="142"/>
        <w:jc w:val="both"/>
        <w:rPr>
          <w:rFonts w:ascii="Arial" w:hAnsi="Arial"/>
          <w:b/>
          <w:sz w:val="22"/>
          <w:szCs w:val="22"/>
          <w:u w:val="single"/>
          <w:lang w:val="en-GB"/>
        </w:rPr>
      </w:pPr>
      <w:r w:rsidRPr="00761A55">
        <w:rPr>
          <w:rFonts w:ascii="Arial" w:hAnsi="Arial"/>
          <w:sz w:val="22"/>
          <w:szCs w:val="22"/>
          <w:lang w:val="en-GB"/>
        </w:rPr>
        <w:t>the 9</w:t>
      </w:r>
      <w:r w:rsidRPr="00761A55">
        <w:rPr>
          <w:rFonts w:ascii="Arial" w:hAnsi="Arial" w:cs="Arial"/>
          <w:sz w:val="22"/>
          <w:szCs w:val="22"/>
          <w:lang w:val="en-GB"/>
        </w:rPr>
        <w:t>.2.1 (b) of this TD,</w:t>
      </w:r>
    </w:p>
    <w:p w14:paraId="4D1F7695" w14:textId="77777777" w:rsidR="002E2339" w:rsidRPr="00761A55" w:rsidRDefault="002E2339" w:rsidP="002E2339">
      <w:pPr>
        <w:pStyle w:val="Odstavecseseznamem"/>
        <w:widowControl w:val="0"/>
        <w:numPr>
          <w:ilvl w:val="0"/>
          <w:numId w:val="32"/>
        </w:numPr>
        <w:tabs>
          <w:tab w:val="left" w:pos="1701"/>
        </w:tabs>
        <w:spacing w:after="120" w:line="288" w:lineRule="auto"/>
        <w:ind w:right="142"/>
        <w:jc w:val="both"/>
        <w:rPr>
          <w:rFonts w:ascii="Arial" w:hAnsi="Arial"/>
          <w:b/>
          <w:sz w:val="22"/>
          <w:szCs w:val="22"/>
          <w:u w:val="single"/>
          <w:lang w:val="en-GB"/>
        </w:rPr>
      </w:pPr>
      <w:r w:rsidRPr="00761A55">
        <w:rPr>
          <w:rFonts w:ascii="Arial" w:hAnsi="Arial"/>
          <w:sz w:val="22"/>
          <w:szCs w:val="22"/>
          <w:lang w:val="en-GB"/>
        </w:rPr>
        <w:t>the 9</w:t>
      </w:r>
      <w:r w:rsidRPr="00761A55">
        <w:rPr>
          <w:rFonts w:ascii="Arial" w:hAnsi="Arial" w:cs="Arial"/>
          <w:sz w:val="22"/>
          <w:szCs w:val="22"/>
          <w:lang w:val="en-GB"/>
        </w:rPr>
        <w:t>.2.1 (c) of this TD,</w:t>
      </w:r>
    </w:p>
    <w:p w14:paraId="4B1519D4" w14:textId="77777777" w:rsidR="002E2339" w:rsidRPr="00761A55" w:rsidRDefault="002E2339" w:rsidP="002E2339">
      <w:pPr>
        <w:pStyle w:val="Odstavecseseznamem"/>
        <w:widowControl w:val="0"/>
        <w:numPr>
          <w:ilvl w:val="0"/>
          <w:numId w:val="32"/>
        </w:numPr>
        <w:tabs>
          <w:tab w:val="left" w:pos="1701"/>
        </w:tabs>
        <w:spacing w:after="120" w:line="288" w:lineRule="auto"/>
        <w:ind w:right="142"/>
        <w:jc w:val="both"/>
        <w:rPr>
          <w:rFonts w:ascii="Arial" w:hAnsi="Arial"/>
          <w:b/>
          <w:sz w:val="22"/>
          <w:szCs w:val="22"/>
          <w:u w:val="single"/>
          <w:lang w:val="en-GB"/>
        </w:rPr>
      </w:pPr>
      <w:r w:rsidRPr="00761A55">
        <w:rPr>
          <w:rFonts w:ascii="Arial" w:hAnsi="Arial"/>
          <w:sz w:val="22"/>
          <w:szCs w:val="22"/>
          <w:lang w:val="en-GB"/>
        </w:rPr>
        <w:t>the 9</w:t>
      </w:r>
      <w:r w:rsidRPr="00761A55">
        <w:rPr>
          <w:rFonts w:ascii="Arial" w:hAnsi="Arial" w:cs="Arial"/>
          <w:sz w:val="22"/>
          <w:szCs w:val="22"/>
          <w:lang w:val="en-GB"/>
        </w:rPr>
        <w:t>.2.1 (d) of this TD,</w:t>
      </w:r>
    </w:p>
    <w:p w14:paraId="038CC2D8" w14:textId="77777777" w:rsidR="002E2339" w:rsidRPr="00761A55" w:rsidRDefault="002E2339" w:rsidP="002E2339">
      <w:pPr>
        <w:pStyle w:val="Odstavecseseznamem"/>
        <w:widowControl w:val="0"/>
        <w:numPr>
          <w:ilvl w:val="0"/>
          <w:numId w:val="32"/>
        </w:numPr>
        <w:tabs>
          <w:tab w:val="left" w:pos="1701"/>
        </w:tabs>
        <w:spacing w:after="120" w:line="288" w:lineRule="auto"/>
        <w:ind w:right="142"/>
        <w:jc w:val="both"/>
        <w:rPr>
          <w:rFonts w:ascii="Arial" w:hAnsi="Arial"/>
          <w:sz w:val="22"/>
          <w:szCs w:val="22"/>
          <w:lang w:val="en-GB"/>
        </w:rPr>
      </w:pPr>
      <w:r w:rsidRPr="00761A55">
        <w:rPr>
          <w:rFonts w:ascii="Arial" w:hAnsi="Arial"/>
          <w:sz w:val="22"/>
          <w:szCs w:val="22"/>
          <w:lang w:val="en-GB"/>
        </w:rPr>
        <w:t>the 8</w:t>
      </w:r>
      <w:r w:rsidRPr="00761A55">
        <w:rPr>
          <w:rFonts w:ascii="Arial" w:hAnsi="Arial" w:cs="Arial"/>
          <w:sz w:val="22"/>
          <w:szCs w:val="22"/>
          <w:lang w:val="en-GB"/>
        </w:rPr>
        <w:t>.2.1 (e) of this TD; whereas</w:t>
      </w:r>
      <w:r w:rsidRPr="00761A55">
        <w:rPr>
          <w:rFonts w:ascii="Arial" w:hAnsi="Arial"/>
          <w:sz w:val="22"/>
          <w:szCs w:val="22"/>
          <w:lang w:val="en-GB"/>
        </w:rPr>
        <w:t xml:space="preserve"> </w:t>
      </w:r>
    </w:p>
    <w:p w14:paraId="4A1B905D" w14:textId="77777777" w:rsidR="002E2339" w:rsidRPr="00761A55" w:rsidRDefault="002E2339" w:rsidP="002E2339">
      <w:pPr>
        <w:widowControl w:val="0"/>
        <w:tabs>
          <w:tab w:val="left" w:pos="1701"/>
        </w:tabs>
        <w:spacing w:after="120" w:line="288" w:lineRule="auto"/>
        <w:ind w:left="1701" w:right="142"/>
        <w:jc w:val="both"/>
        <w:rPr>
          <w:rFonts w:ascii="Arial" w:hAnsi="Arial" w:cs="Arial"/>
          <w:sz w:val="22"/>
          <w:szCs w:val="22"/>
          <w:lang w:val="en-GB"/>
        </w:rPr>
      </w:pPr>
      <w:r w:rsidRPr="00761A55">
        <w:rPr>
          <w:rFonts w:ascii="Arial" w:hAnsi="Arial"/>
          <w:sz w:val="22"/>
          <w:szCs w:val="22"/>
          <w:lang w:val="en-GB"/>
        </w:rPr>
        <w:t xml:space="preserve">the Contractor shall be required to prove basic capacity requirements </w:t>
      </w:r>
      <w:r w:rsidRPr="00761A55">
        <w:rPr>
          <w:rFonts w:ascii="Arial" w:hAnsi="Arial"/>
          <w:b/>
          <w:sz w:val="22"/>
          <w:szCs w:val="22"/>
          <w:u w:val="single"/>
          <w:lang w:val="en-GB"/>
        </w:rPr>
        <w:t>in relation to the country of the Contractor’s registered seat</w:t>
      </w:r>
      <w:r w:rsidRPr="00761A55">
        <w:rPr>
          <w:rFonts w:ascii="Arial" w:hAnsi="Arial"/>
          <w:sz w:val="22"/>
          <w:szCs w:val="22"/>
          <w:lang w:val="en-GB"/>
        </w:rPr>
        <w:t xml:space="preserve"> in accordance with the Sec. 81 of the Act by submitting </w:t>
      </w:r>
      <w:r w:rsidRPr="00761A55">
        <w:rPr>
          <w:rFonts w:ascii="Arial" w:hAnsi="Arial"/>
          <w:sz w:val="22"/>
          <w:szCs w:val="22"/>
          <w:u w:val="single"/>
          <w:lang w:val="en-GB"/>
        </w:rPr>
        <w:t>documents issued in accordance with the laws of the country</w:t>
      </w:r>
      <w:r w:rsidRPr="00761A55">
        <w:rPr>
          <w:rFonts w:ascii="Arial" w:hAnsi="Arial"/>
          <w:sz w:val="22"/>
          <w:szCs w:val="22"/>
          <w:lang w:val="en-GB"/>
        </w:rPr>
        <w:t xml:space="preserve"> where they were obtained, to the extent required by the Contracting Authority.</w:t>
      </w:r>
    </w:p>
    <w:p w14:paraId="1E7E2CF5" w14:textId="77777777" w:rsidR="002E2339" w:rsidRPr="00761A55" w:rsidRDefault="002E2339" w:rsidP="002E2339">
      <w:pPr>
        <w:widowControl w:val="0"/>
        <w:tabs>
          <w:tab w:val="num" w:pos="709"/>
          <w:tab w:val="left" w:pos="1701"/>
        </w:tabs>
        <w:spacing w:after="120" w:line="288" w:lineRule="auto"/>
        <w:ind w:left="1701" w:right="142"/>
        <w:jc w:val="both"/>
        <w:rPr>
          <w:rFonts w:ascii="Arial" w:hAnsi="Arial" w:cs="Arial"/>
          <w:sz w:val="22"/>
          <w:szCs w:val="22"/>
          <w:lang w:val="en-GB"/>
        </w:rPr>
      </w:pPr>
      <w:r w:rsidRPr="00761A55">
        <w:rPr>
          <w:rFonts w:ascii="Arial" w:hAnsi="Arial"/>
          <w:sz w:val="22"/>
          <w:szCs w:val="22"/>
          <w:lang w:val="en-GB"/>
        </w:rPr>
        <w:t xml:space="preserve">If the required document is not issued under the applicable law of said country, then in accordance with the provisions of Section 45 (3) of the Act it may be substituted by </w:t>
      </w:r>
      <w:r w:rsidRPr="00761A55">
        <w:rPr>
          <w:rFonts w:ascii="Arial" w:hAnsi="Arial"/>
          <w:b/>
          <w:bCs/>
          <w:sz w:val="22"/>
          <w:szCs w:val="22"/>
          <w:lang w:val="en-GB"/>
        </w:rPr>
        <w:t>a written affidavit</w:t>
      </w:r>
      <w:r w:rsidRPr="00761A55">
        <w:rPr>
          <w:rFonts w:ascii="Arial" w:hAnsi="Arial" w:cs="Arial"/>
          <w:sz w:val="22"/>
          <w:szCs w:val="22"/>
          <w:lang w:val="en-GB"/>
        </w:rPr>
        <w:t xml:space="preserve">. </w:t>
      </w:r>
    </w:p>
    <w:p w14:paraId="698F7F6E" w14:textId="77777777" w:rsidR="002E2339" w:rsidRPr="00761A55" w:rsidRDefault="002E2339" w:rsidP="002E2339">
      <w:pPr>
        <w:numPr>
          <w:ilvl w:val="1"/>
          <w:numId w:val="1"/>
        </w:numPr>
        <w:spacing w:after="120" w:line="288" w:lineRule="auto"/>
        <w:ind w:left="993" w:hanging="567"/>
        <w:jc w:val="both"/>
        <w:rPr>
          <w:rFonts w:ascii="Arial" w:hAnsi="Arial"/>
          <w:b/>
          <w:bCs/>
          <w:sz w:val="22"/>
          <w:szCs w:val="22"/>
          <w:lang w:val="en-GB"/>
        </w:rPr>
      </w:pPr>
      <w:r w:rsidRPr="00761A55">
        <w:rPr>
          <w:rFonts w:ascii="Arial" w:hAnsi="Arial" w:cs="Arial"/>
          <w:b/>
          <w:sz w:val="22"/>
          <w:szCs w:val="22"/>
          <w:lang w:val="en-GB"/>
        </w:rPr>
        <w:t>Professional</w:t>
      </w:r>
      <w:r w:rsidRPr="00761A55">
        <w:rPr>
          <w:rFonts w:ascii="Arial" w:hAnsi="Arial"/>
          <w:b/>
          <w:bCs/>
          <w:sz w:val="22"/>
          <w:szCs w:val="22"/>
          <w:lang w:val="en-GB"/>
        </w:rPr>
        <w:t xml:space="preserve"> Qualification</w:t>
      </w:r>
    </w:p>
    <w:p w14:paraId="4118834A" w14:textId="77777777" w:rsidR="002E2339" w:rsidRPr="00761A55" w:rsidRDefault="002E2339" w:rsidP="002E2339">
      <w:pPr>
        <w:keepNext/>
        <w:numPr>
          <w:ilvl w:val="2"/>
          <w:numId w:val="1"/>
        </w:numPr>
        <w:suppressLineNumbers/>
        <w:tabs>
          <w:tab w:val="left" w:pos="1843"/>
        </w:tabs>
        <w:suppressAutoHyphens/>
        <w:autoSpaceDE/>
        <w:autoSpaceDN/>
        <w:adjustRightInd/>
        <w:spacing w:after="120" w:line="288" w:lineRule="auto"/>
        <w:jc w:val="both"/>
        <w:rPr>
          <w:rFonts w:ascii="Arial" w:hAnsi="Arial"/>
          <w:b/>
          <w:bCs/>
          <w:sz w:val="22"/>
          <w:szCs w:val="22"/>
          <w:lang w:val="en-GB"/>
        </w:rPr>
      </w:pPr>
      <w:r w:rsidRPr="00761A55">
        <w:rPr>
          <w:rFonts w:ascii="Arial" w:hAnsi="Arial"/>
          <w:sz w:val="22"/>
          <w:szCs w:val="22"/>
          <w:lang w:val="en-GB"/>
        </w:rPr>
        <w:t>The professional qualification compliance in accordance with the provisions of</w:t>
      </w:r>
      <w:r w:rsidRPr="00761A55">
        <w:rPr>
          <w:rFonts w:ascii="Arial" w:hAnsi="Arial"/>
          <w:b/>
          <w:bCs/>
          <w:sz w:val="22"/>
          <w:szCs w:val="22"/>
          <w:lang w:val="en-GB"/>
        </w:rPr>
        <w:t xml:space="preserve"> Section 77(1) of the Act shall </w:t>
      </w:r>
      <w:r w:rsidRPr="00761A55">
        <w:rPr>
          <w:rFonts w:ascii="Arial" w:hAnsi="Arial"/>
          <w:sz w:val="22"/>
          <w:szCs w:val="22"/>
          <w:lang w:val="en-GB"/>
        </w:rPr>
        <w:t xml:space="preserve">be proven by the Contractor submitting </w:t>
      </w:r>
      <w:r w:rsidRPr="00761A55">
        <w:rPr>
          <w:rFonts w:ascii="Arial" w:hAnsi="Arial"/>
          <w:b/>
          <w:bCs/>
          <w:sz w:val="22"/>
          <w:szCs w:val="22"/>
          <w:lang w:val="en-GB"/>
        </w:rPr>
        <w:t xml:space="preserve">a plain copy of an excerpt from the Commercial Register or similar </w:t>
      </w:r>
      <w:r w:rsidRPr="00761A55">
        <w:rPr>
          <w:rFonts w:ascii="Arial" w:hAnsi="Arial"/>
          <w:b/>
          <w:bCs/>
          <w:sz w:val="22"/>
          <w:szCs w:val="22"/>
          <w:lang w:val="en-GB"/>
        </w:rPr>
        <w:lastRenderedPageBreak/>
        <w:t>records</w:t>
      </w:r>
      <w:r w:rsidRPr="00761A55">
        <w:rPr>
          <w:rFonts w:ascii="Arial" w:hAnsi="Arial"/>
          <w:sz w:val="22"/>
          <w:szCs w:val="22"/>
          <w:lang w:val="en-GB"/>
        </w:rPr>
        <w:t>, if registration in such records is required by a different legal regulation.</w:t>
      </w:r>
      <w:r w:rsidRPr="00761A55">
        <w:rPr>
          <w:rFonts w:ascii="Arial" w:hAnsi="Arial"/>
          <w:b/>
          <w:bCs/>
          <w:sz w:val="22"/>
          <w:szCs w:val="22"/>
          <w:lang w:val="en-GB"/>
        </w:rPr>
        <w:t xml:space="preserve"> </w:t>
      </w:r>
    </w:p>
    <w:p w14:paraId="64719009" w14:textId="77777777" w:rsidR="002E2339" w:rsidRPr="00761A55" w:rsidRDefault="002E2339" w:rsidP="002E2339">
      <w:pPr>
        <w:numPr>
          <w:ilvl w:val="1"/>
          <w:numId w:val="1"/>
        </w:numPr>
        <w:spacing w:after="120" w:line="288" w:lineRule="auto"/>
        <w:ind w:left="993" w:hanging="567"/>
        <w:jc w:val="both"/>
        <w:rPr>
          <w:rFonts w:ascii="Arial" w:hAnsi="Arial"/>
          <w:b/>
          <w:bCs/>
          <w:sz w:val="22"/>
          <w:szCs w:val="22"/>
          <w:lang w:val="en-GB"/>
        </w:rPr>
      </w:pPr>
      <w:r w:rsidRPr="00761A55">
        <w:rPr>
          <w:rFonts w:ascii="Arial" w:hAnsi="Arial" w:cs="Arial"/>
          <w:b/>
          <w:sz w:val="22"/>
          <w:szCs w:val="22"/>
          <w:lang w:val="en-GB"/>
        </w:rPr>
        <w:t>Technical</w:t>
      </w:r>
      <w:r w:rsidRPr="00761A55">
        <w:rPr>
          <w:rFonts w:ascii="Arial" w:hAnsi="Arial"/>
          <w:b/>
          <w:bCs/>
          <w:sz w:val="22"/>
          <w:szCs w:val="22"/>
          <w:lang w:val="en-GB"/>
        </w:rPr>
        <w:t xml:space="preserve"> Qualification</w:t>
      </w:r>
    </w:p>
    <w:p w14:paraId="73AFA785" w14:textId="77777777" w:rsidR="002E2339" w:rsidRPr="00761A55" w:rsidRDefault="002E2339" w:rsidP="002E2339">
      <w:pPr>
        <w:keepNext/>
        <w:numPr>
          <w:ilvl w:val="2"/>
          <w:numId w:val="1"/>
        </w:numPr>
        <w:suppressLineNumbers/>
        <w:tabs>
          <w:tab w:val="left" w:pos="1843"/>
        </w:tabs>
        <w:suppressAutoHyphens/>
        <w:autoSpaceDE/>
        <w:autoSpaceDN/>
        <w:adjustRightInd/>
        <w:spacing w:after="120" w:line="288" w:lineRule="auto"/>
        <w:jc w:val="both"/>
        <w:rPr>
          <w:rFonts w:ascii="Arial" w:hAnsi="Arial" w:cs="Arial"/>
          <w:sz w:val="22"/>
          <w:szCs w:val="22"/>
          <w:lang w:val="en-GB"/>
        </w:rPr>
      </w:pPr>
      <w:r w:rsidRPr="00761A55">
        <w:rPr>
          <w:rFonts w:ascii="Arial" w:hAnsi="Arial" w:cs="Arial"/>
          <w:sz w:val="22"/>
          <w:szCs w:val="22"/>
          <w:lang w:val="en-GB"/>
        </w:rPr>
        <w:t xml:space="preserve">In </w:t>
      </w:r>
      <w:r w:rsidRPr="00761A55">
        <w:rPr>
          <w:rFonts w:ascii="Arial" w:hAnsi="Arial"/>
          <w:sz w:val="22"/>
          <w:szCs w:val="22"/>
          <w:lang w:val="en-GB"/>
        </w:rPr>
        <w:t>accordance</w:t>
      </w:r>
      <w:r w:rsidRPr="00761A55">
        <w:rPr>
          <w:rFonts w:ascii="Arial" w:hAnsi="Arial" w:cs="Arial"/>
          <w:sz w:val="22"/>
          <w:szCs w:val="22"/>
          <w:lang w:val="en-GB"/>
        </w:rPr>
        <w:t xml:space="preserve"> with the provision under Section 79(2)(b) of the Act, the Contractor shall submit </w:t>
      </w:r>
      <w:r w:rsidRPr="00761A55">
        <w:rPr>
          <w:rFonts w:ascii="Arial" w:hAnsi="Arial" w:cs="Arial"/>
          <w:b/>
          <w:bCs/>
          <w:sz w:val="22"/>
          <w:szCs w:val="22"/>
          <w:lang w:val="en-GB"/>
        </w:rPr>
        <w:t>a list of major supplies</w:t>
      </w:r>
      <w:r w:rsidRPr="00761A55">
        <w:rPr>
          <w:rFonts w:ascii="Arial" w:hAnsi="Arial" w:cs="Arial"/>
          <w:sz w:val="22"/>
          <w:szCs w:val="22"/>
          <w:lang w:val="en-GB"/>
        </w:rPr>
        <w:t xml:space="preserve"> completed by the Contractor during the last </w:t>
      </w:r>
      <w:r w:rsidRPr="00761A55">
        <w:rPr>
          <w:rFonts w:ascii="Arial" w:hAnsi="Arial" w:cs="Arial"/>
          <w:b/>
          <w:bCs/>
          <w:sz w:val="22"/>
          <w:szCs w:val="22"/>
          <w:lang w:val="en-GB"/>
        </w:rPr>
        <w:t>3 years before the commencement of the procurement procedure</w:t>
      </w:r>
      <w:r w:rsidRPr="00761A55">
        <w:rPr>
          <w:rFonts w:ascii="Arial" w:hAnsi="Arial" w:cs="Arial"/>
          <w:sz w:val="22"/>
          <w:szCs w:val="22"/>
          <w:lang w:val="en-GB"/>
        </w:rPr>
        <w:t xml:space="preserve">, including the prices and periods of performance of the supplies and the client’s identification data, whereas </w:t>
      </w:r>
      <w:r w:rsidRPr="00761A55">
        <w:rPr>
          <w:rFonts w:ascii="Arial" w:hAnsi="Arial" w:cs="Arial"/>
          <w:sz w:val="22"/>
          <w:szCs w:val="22"/>
          <w:u w:val="single"/>
          <w:lang w:val="en-GB"/>
        </w:rPr>
        <w:t>the minimal level to fulfil this criterion are the following requirements</w:t>
      </w:r>
      <w:r w:rsidRPr="00761A55">
        <w:rPr>
          <w:rFonts w:ascii="Arial" w:hAnsi="Arial" w:cs="Arial"/>
          <w:sz w:val="22"/>
          <w:szCs w:val="22"/>
          <w:lang w:val="en-GB"/>
        </w:rPr>
        <w:t>:</w:t>
      </w:r>
    </w:p>
    <w:p w14:paraId="34BA9BFE" w14:textId="2172088F" w:rsidR="002E2339" w:rsidRPr="00761A55" w:rsidRDefault="002E2339" w:rsidP="002E2339">
      <w:pPr>
        <w:numPr>
          <w:ilvl w:val="3"/>
          <w:numId w:val="12"/>
        </w:numPr>
        <w:overflowPunct w:val="0"/>
        <w:spacing w:line="276" w:lineRule="auto"/>
        <w:jc w:val="both"/>
        <w:textAlignment w:val="baseline"/>
        <w:rPr>
          <w:rFonts w:ascii="Arial" w:hAnsi="Arial" w:cs="Arial"/>
          <w:sz w:val="22"/>
          <w:szCs w:val="22"/>
          <w:lang w:val="en-GB"/>
        </w:rPr>
      </w:pPr>
      <w:r w:rsidRPr="00761A55">
        <w:rPr>
          <w:rFonts w:ascii="Arial" w:hAnsi="Arial" w:cs="Arial"/>
          <w:sz w:val="22"/>
          <w:szCs w:val="22"/>
          <w:lang w:val="en-GB"/>
        </w:rPr>
        <w:t xml:space="preserve">during the last 3 years the Contractor provided a supply of min. 500,000 </w:t>
      </w:r>
      <w:r w:rsidR="00365013">
        <w:rPr>
          <w:rFonts w:ascii="Arial" w:hAnsi="Arial" w:cs="Arial"/>
          <w:sz w:val="22"/>
          <w:szCs w:val="22"/>
          <w:lang w:val="en-GB"/>
        </w:rPr>
        <w:t>P</w:t>
      </w:r>
      <w:r w:rsidRPr="00761A55">
        <w:rPr>
          <w:rFonts w:ascii="Arial" w:hAnsi="Arial" w:cs="Arial"/>
          <w:sz w:val="22"/>
          <w:szCs w:val="22"/>
          <w:lang w:val="en-GB"/>
        </w:rPr>
        <w:t>relaminates made of PVC material with one</w:t>
      </w:r>
      <w:r w:rsidR="00DA3E6E">
        <w:rPr>
          <w:rFonts w:ascii="Arial" w:hAnsi="Arial" w:cs="Arial"/>
          <w:sz w:val="22"/>
          <w:szCs w:val="22"/>
          <w:lang w:val="en-GB"/>
        </w:rPr>
        <w:t xml:space="preserve"> type</w:t>
      </w:r>
      <w:r w:rsidRPr="00761A55">
        <w:rPr>
          <w:rFonts w:ascii="Arial" w:hAnsi="Arial" w:cs="Arial"/>
          <w:sz w:val="22"/>
          <w:szCs w:val="22"/>
          <w:lang w:val="en-GB"/>
        </w:rPr>
        <w:t xml:space="preserve"> of the chips required by the Contracting Authority (Annex 1 to this TD); and at the same time</w:t>
      </w:r>
    </w:p>
    <w:p w14:paraId="75FF30B8" w14:textId="6304B2D9" w:rsidR="002E2339" w:rsidRPr="00761A55" w:rsidRDefault="002E2339" w:rsidP="002E2339">
      <w:pPr>
        <w:numPr>
          <w:ilvl w:val="3"/>
          <w:numId w:val="12"/>
        </w:numPr>
        <w:overflowPunct w:val="0"/>
        <w:spacing w:line="276" w:lineRule="auto"/>
        <w:jc w:val="both"/>
        <w:textAlignment w:val="baseline"/>
        <w:rPr>
          <w:rFonts w:ascii="Arial" w:hAnsi="Arial" w:cs="Arial"/>
          <w:sz w:val="22"/>
          <w:szCs w:val="22"/>
          <w:lang w:val="en-GB"/>
        </w:rPr>
      </w:pPr>
      <w:r w:rsidRPr="00761A55">
        <w:rPr>
          <w:rFonts w:ascii="Arial" w:hAnsi="Arial" w:cs="Arial"/>
          <w:sz w:val="22"/>
          <w:szCs w:val="22"/>
          <w:lang w:val="en-GB"/>
        </w:rPr>
        <w:t xml:space="preserve">during last 3 years the Contractor provided a supply of min. </w:t>
      </w:r>
      <w:r w:rsidR="00DA3E6E">
        <w:rPr>
          <w:rFonts w:ascii="Arial" w:hAnsi="Arial" w:cs="Arial"/>
          <w:sz w:val="22"/>
          <w:szCs w:val="22"/>
          <w:lang w:val="en-GB"/>
        </w:rPr>
        <w:t>5</w:t>
      </w:r>
      <w:r w:rsidRPr="00761A55">
        <w:rPr>
          <w:rFonts w:ascii="Arial" w:hAnsi="Arial" w:cs="Arial"/>
          <w:sz w:val="22"/>
          <w:szCs w:val="22"/>
          <w:lang w:val="en-GB"/>
        </w:rPr>
        <w:t>0</w:t>
      </w:r>
      <w:r w:rsidR="00DA3E6E">
        <w:rPr>
          <w:rFonts w:ascii="Arial" w:hAnsi="Arial" w:cs="Arial"/>
          <w:sz w:val="22"/>
          <w:szCs w:val="22"/>
          <w:lang w:val="en-GB"/>
        </w:rPr>
        <w:t>,</w:t>
      </w:r>
      <w:r w:rsidRPr="00761A55">
        <w:rPr>
          <w:rFonts w:ascii="Arial" w:hAnsi="Arial" w:cs="Arial"/>
          <w:sz w:val="22"/>
          <w:szCs w:val="22"/>
          <w:lang w:val="en-GB"/>
        </w:rPr>
        <w:t xml:space="preserve">000 </w:t>
      </w:r>
      <w:r w:rsidR="00365013">
        <w:rPr>
          <w:rFonts w:ascii="Arial" w:hAnsi="Arial" w:cs="Arial"/>
          <w:sz w:val="22"/>
          <w:szCs w:val="22"/>
          <w:lang w:val="en-GB"/>
        </w:rPr>
        <w:t>P</w:t>
      </w:r>
      <w:r w:rsidRPr="00761A55">
        <w:rPr>
          <w:rFonts w:ascii="Arial" w:hAnsi="Arial" w:cs="Arial"/>
          <w:sz w:val="22"/>
          <w:szCs w:val="22"/>
          <w:lang w:val="en-GB"/>
        </w:rPr>
        <w:t>relaminates made of PC with one</w:t>
      </w:r>
      <w:r w:rsidR="00DA3E6E">
        <w:rPr>
          <w:rFonts w:ascii="Arial" w:hAnsi="Arial" w:cs="Arial"/>
          <w:sz w:val="22"/>
          <w:szCs w:val="22"/>
          <w:lang w:val="en-GB"/>
        </w:rPr>
        <w:t xml:space="preserve"> type</w:t>
      </w:r>
      <w:r w:rsidRPr="00761A55">
        <w:rPr>
          <w:rFonts w:ascii="Arial" w:hAnsi="Arial" w:cs="Arial"/>
          <w:sz w:val="22"/>
          <w:szCs w:val="22"/>
          <w:lang w:val="en-GB"/>
        </w:rPr>
        <w:t xml:space="preserve"> of the chips required by ty the Contracting Authority (Annex 1 to this TD); and at the same time</w:t>
      </w:r>
    </w:p>
    <w:p w14:paraId="59FCEDB1" w14:textId="26AADB5B" w:rsidR="002E2339" w:rsidRPr="00761A55" w:rsidRDefault="002E2339" w:rsidP="002E2339">
      <w:pPr>
        <w:numPr>
          <w:ilvl w:val="3"/>
          <w:numId w:val="12"/>
        </w:numPr>
        <w:overflowPunct w:val="0"/>
        <w:spacing w:line="276" w:lineRule="auto"/>
        <w:jc w:val="both"/>
        <w:textAlignment w:val="baseline"/>
        <w:rPr>
          <w:rFonts w:ascii="Arial" w:hAnsi="Arial" w:cs="Arial"/>
          <w:sz w:val="22"/>
          <w:szCs w:val="22"/>
          <w:lang w:val="en-GB"/>
        </w:rPr>
      </w:pPr>
      <w:r w:rsidRPr="00761A55">
        <w:rPr>
          <w:rFonts w:ascii="Arial" w:hAnsi="Arial" w:cs="Arial"/>
          <w:sz w:val="22"/>
          <w:szCs w:val="22"/>
          <w:lang w:val="en-GB"/>
        </w:rPr>
        <w:t xml:space="preserve">during last 3 years the Contractor provided a supply of min. </w:t>
      </w:r>
      <w:r w:rsidR="00DA3E6E">
        <w:rPr>
          <w:rFonts w:ascii="Arial" w:hAnsi="Arial" w:cs="Arial"/>
          <w:sz w:val="22"/>
          <w:szCs w:val="22"/>
          <w:lang w:val="en-GB"/>
        </w:rPr>
        <w:t>2</w:t>
      </w:r>
      <w:r w:rsidRPr="00761A55">
        <w:rPr>
          <w:rFonts w:ascii="Arial" w:hAnsi="Arial" w:cs="Arial"/>
          <w:sz w:val="22"/>
          <w:szCs w:val="22"/>
          <w:lang w:val="en-GB"/>
        </w:rPr>
        <w:t>00</w:t>
      </w:r>
      <w:r w:rsidR="00DA3E6E">
        <w:rPr>
          <w:rFonts w:ascii="Arial" w:hAnsi="Arial" w:cs="Arial"/>
          <w:sz w:val="22"/>
          <w:szCs w:val="22"/>
          <w:lang w:val="en-GB"/>
        </w:rPr>
        <w:t>,</w:t>
      </w:r>
      <w:r w:rsidRPr="00761A55">
        <w:rPr>
          <w:rFonts w:ascii="Arial" w:hAnsi="Arial" w:cs="Arial"/>
          <w:sz w:val="22"/>
          <w:szCs w:val="22"/>
          <w:lang w:val="en-GB"/>
        </w:rPr>
        <w:t xml:space="preserve">000 hybrid chip </w:t>
      </w:r>
      <w:r w:rsidR="00365013">
        <w:rPr>
          <w:rFonts w:ascii="Arial" w:hAnsi="Arial" w:cs="Arial"/>
          <w:sz w:val="22"/>
          <w:szCs w:val="22"/>
          <w:lang w:val="en-GB"/>
        </w:rPr>
        <w:t>P</w:t>
      </w:r>
      <w:r w:rsidRPr="00761A55">
        <w:rPr>
          <w:rFonts w:ascii="Arial" w:hAnsi="Arial" w:cs="Arial"/>
          <w:sz w:val="22"/>
          <w:szCs w:val="22"/>
          <w:lang w:val="en-GB"/>
        </w:rPr>
        <w:t>relaminates combining low-frequency and high-frequency chip modules.</w:t>
      </w:r>
    </w:p>
    <w:p w14:paraId="57377A0A" w14:textId="77777777" w:rsidR="002E2339" w:rsidRPr="00761A55" w:rsidRDefault="002E2339" w:rsidP="002E2339">
      <w:pPr>
        <w:overflowPunct w:val="0"/>
        <w:spacing w:line="276" w:lineRule="auto"/>
        <w:ind w:left="1985"/>
        <w:jc w:val="both"/>
        <w:textAlignment w:val="baseline"/>
        <w:rPr>
          <w:rFonts w:ascii="Arial" w:hAnsi="Arial" w:cs="Arial"/>
          <w:sz w:val="22"/>
          <w:szCs w:val="22"/>
          <w:lang w:val="en-GB"/>
        </w:rPr>
      </w:pPr>
    </w:p>
    <w:p w14:paraId="0651AA34" w14:textId="77777777" w:rsidR="002E2339" w:rsidRPr="00761A55" w:rsidRDefault="002E2339" w:rsidP="002E2339">
      <w:pPr>
        <w:pStyle w:val="Odstavecseseznamem"/>
        <w:widowControl w:val="0"/>
        <w:overflowPunct w:val="0"/>
        <w:spacing w:after="120" w:line="276" w:lineRule="auto"/>
        <w:ind w:left="1843"/>
        <w:jc w:val="both"/>
        <w:textAlignment w:val="baseline"/>
        <w:rPr>
          <w:rFonts w:ascii="Arial" w:hAnsi="Arial"/>
          <w:bCs/>
          <w:sz w:val="22"/>
          <w:szCs w:val="22"/>
          <w:lang w:val="en-GB"/>
        </w:rPr>
      </w:pPr>
      <w:r w:rsidRPr="00761A55">
        <w:rPr>
          <w:rFonts w:ascii="Arial" w:hAnsi="Arial"/>
          <w:bCs/>
          <w:sz w:val="22"/>
          <w:szCs w:val="22"/>
          <w:lang w:val="en-GB"/>
        </w:rPr>
        <w:t>For the avoidance of doubt, the Contracting Authority hereby states that in order to meet the minimum level of technical qualification, it is not decisive whether the supplies according to the above points were always provided to the same customer or a different one, i.e. the verification of capacity and subject of supplies is decisive.</w:t>
      </w:r>
    </w:p>
    <w:p w14:paraId="05FB34D5" w14:textId="77777777" w:rsidR="002E2339" w:rsidRPr="00761A55" w:rsidRDefault="002E2339" w:rsidP="002E2339">
      <w:pPr>
        <w:pStyle w:val="Odstavecseseznamem"/>
        <w:widowControl w:val="0"/>
        <w:overflowPunct w:val="0"/>
        <w:spacing w:after="120" w:line="276" w:lineRule="auto"/>
        <w:ind w:left="1843"/>
        <w:jc w:val="both"/>
        <w:textAlignment w:val="baseline"/>
        <w:rPr>
          <w:rFonts w:ascii="Arial" w:hAnsi="Arial"/>
          <w:bCs/>
          <w:sz w:val="22"/>
          <w:szCs w:val="22"/>
          <w:lang w:val="en-GB"/>
        </w:rPr>
      </w:pPr>
      <w:r w:rsidRPr="00761A55">
        <w:rPr>
          <w:rFonts w:ascii="Arial" w:hAnsi="Arial"/>
          <w:bCs/>
          <w:sz w:val="22"/>
          <w:szCs w:val="22"/>
          <w:lang w:val="en-GB"/>
        </w:rPr>
        <w:t>The list of major supplies submitted by the Contractor shall contain data relevant for proving the required qualification fulfilment, at least the following details:</w:t>
      </w:r>
    </w:p>
    <w:p w14:paraId="11267BBD" w14:textId="77777777" w:rsidR="002E2339" w:rsidRPr="00761A55" w:rsidRDefault="002E2339" w:rsidP="002E2339">
      <w:pPr>
        <w:numPr>
          <w:ilvl w:val="3"/>
          <w:numId w:val="45"/>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name of the client the contract was performed for,</w:t>
      </w:r>
    </w:p>
    <w:p w14:paraId="0C65C985" w14:textId="77777777" w:rsidR="002E2339" w:rsidRPr="00761A55" w:rsidRDefault="002E2339" w:rsidP="002E2339">
      <w:pPr>
        <w:numPr>
          <w:ilvl w:val="3"/>
          <w:numId w:val="45"/>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period of performance,</w:t>
      </w:r>
    </w:p>
    <w:p w14:paraId="37F0AE36" w14:textId="77777777" w:rsidR="002E2339" w:rsidRPr="00761A55" w:rsidRDefault="002E2339" w:rsidP="002E2339">
      <w:pPr>
        <w:numPr>
          <w:ilvl w:val="3"/>
          <w:numId w:val="45"/>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scope of performance (subject),</w:t>
      </w:r>
    </w:p>
    <w:p w14:paraId="27581E9E" w14:textId="77777777" w:rsidR="002E2339" w:rsidRPr="00761A55" w:rsidRDefault="002E2339" w:rsidP="002E2339">
      <w:pPr>
        <w:numPr>
          <w:ilvl w:val="3"/>
          <w:numId w:val="45"/>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financial volume (sum) for the provided performance,</w:t>
      </w:r>
    </w:p>
    <w:p w14:paraId="7A9B546F" w14:textId="77777777" w:rsidR="002E2339" w:rsidRPr="00761A55" w:rsidRDefault="002E2339" w:rsidP="002E2339">
      <w:pPr>
        <w:numPr>
          <w:ilvl w:val="3"/>
          <w:numId w:val="45"/>
        </w:numPr>
        <w:overflowPunct w:val="0"/>
        <w:spacing w:after="120" w:line="276" w:lineRule="auto"/>
        <w:jc w:val="both"/>
        <w:textAlignment w:val="baseline"/>
        <w:rPr>
          <w:rFonts w:ascii="Arial" w:hAnsi="Arial" w:cs="Arial"/>
          <w:sz w:val="22"/>
          <w:szCs w:val="22"/>
          <w:lang w:val="en-GB"/>
        </w:rPr>
      </w:pPr>
      <w:r w:rsidRPr="00761A55">
        <w:rPr>
          <w:rFonts w:ascii="Arial" w:hAnsi="Arial"/>
          <w:sz w:val="22"/>
          <w:szCs w:val="22"/>
          <w:lang w:val="en-GB"/>
        </w:rPr>
        <w:t>client’s contact person with whom the information may be verified (name, business telephone number and email, in compliance with the applicable personal data protection laws in the country of the Contractor).</w:t>
      </w:r>
    </w:p>
    <w:p w14:paraId="340319A4" w14:textId="77777777" w:rsidR="002E2339" w:rsidRPr="00761A55" w:rsidRDefault="002E2339" w:rsidP="002E2339">
      <w:pPr>
        <w:overflowPunct w:val="0"/>
        <w:spacing w:after="120" w:line="276" w:lineRule="auto"/>
        <w:ind w:left="1866"/>
        <w:jc w:val="both"/>
        <w:textAlignment w:val="baseline"/>
        <w:rPr>
          <w:rFonts w:ascii="Arial" w:hAnsi="Arial" w:cs="Arial"/>
          <w:sz w:val="22"/>
          <w:szCs w:val="22"/>
          <w:lang w:val="en-GB"/>
        </w:rPr>
      </w:pPr>
      <w:r w:rsidRPr="00761A55">
        <w:rPr>
          <w:rFonts w:ascii="Arial" w:hAnsi="Arial" w:cs="Arial"/>
          <w:sz w:val="22"/>
          <w:szCs w:val="22"/>
          <w:lang w:val="en-GB"/>
        </w:rPr>
        <w:t>The Contractor is entitled to use a pattern attached in Annex 3b hereof for proving fulfilment of the technical qualification.</w:t>
      </w:r>
    </w:p>
    <w:p w14:paraId="75FB7108" w14:textId="207ECBF9" w:rsidR="002E2339" w:rsidRPr="00BB2A22" w:rsidDel="00BB2A22" w:rsidRDefault="002E2339" w:rsidP="002E2339">
      <w:pPr>
        <w:keepNext/>
        <w:numPr>
          <w:ilvl w:val="2"/>
          <w:numId w:val="1"/>
        </w:numPr>
        <w:suppressLineNumbers/>
        <w:tabs>
          <w:tab w:val="left" w:pos="1843"/>
        </w:tabs>
        <w:suppressAutoHyphens/>
        <w:autoSpaceDE/>
        <w:autoSpaceDN/>
        <w:adjustRightInd/>
        <w:spacing w:after="120" w:line="288" w:lineRule="auto"/>
        <w:jc w:val="both"/>
        <w:rPr>
          <w:del w:id="4" w:author="Řeháčková Monika" w:date="2021-01-22T10:19:00Z"/>
          <w:rFonts w:ascii="Arial" w:hAnsi="Arial" w:cs="Arial"/>
          <w:b/>
          <w:bCs/>
          <w:sz w:val="22"/>
          <w:szCs w:val="22"/>
          <w:lang w:val="en-GB"/>
        </w:rPr>
      </w:pPr>
      <w:del w:id="5" w:author="Řeháčková Monika" w:date="2021-01-22T10:19:00Z">
        <w:r w:rsidRPr="00BB2A22" w:rsidDel="00BB2A22">
          <w:rPr>
            <w:rFonts w:ascii="Arial" w:hAnsi="Arial" w:cs="Arial"/>
            <w:sz w:val="22"/>
            <w:szCs w:val="22"/>
            <w:lang w:val="en-GB"/>
          </w:rPr>
          <w:delText xml:space="preserve">In </w:delText>
        </w:r>
        <w:r w:rsidRPr="00BB2A22" w:rsidDel="00BB2A22">
          <w:rPr>
            <w:rFonts w:ascii="Arial" w:hAnsi="Arial" w:cs="Arial"/>
            <w:bCs/>
            <w:sz w:val="22"/>
            <w:szCs w:val="22"/>
            <w:lang w:val="en-GB"/>
          </w:rPr>
          <w:delText>accordance</w:delText>
        </w:r>
        <w:r w:rsidRPr="00BB2A22" w:rsidDel="00BB2A22">
          <w:rPr>
            <w:rFonts w:ascii="Arial" w:hAnsi="Arial" w:cs="Arial"/>
            <w:sz w:val="22"/>
            <w:szCs w:val="22"/>
            <w:lang w:val="en-GB"/>
          </w:rPr>
          <w:delText xml:space="preserve"> with the provision under Section 79(2)(e) of the Act, the Contractor shall submit a description of technical facilities as follows:</w:delText>
        </w:r>
      </w:del>
    </w:p>
    <w:p w14:paraId="4A2C328C" w14:textId="7AFF2AE5" w:rsidR="002E2339" w:rsidRPr="00BB2A22" w:rsidDel="00BB2A22" w:rsidRDefault="002E2339" w:rsidP="002E2339">
      <w:pPr>
        <w:pStyle w:val="Odstavecseseznamem"/>
        <w:numPr>
          <w:ilvl w:val="0"/>
          <w:numId w:val="38"/>
        </w:numPr>
        <w:overflowPunct w:val="0"/>
        <w:spacing w:after="120" w:line="276" w:lineRule="auto"/>
        <w:jc w:val="both"/>
        <w:textAlignment w:val="baseline"/>
        <w:rPr>
          <w:del w:id="6" w:author="Řeháčková Monika" w:date="2021-01-22T10:19:00Z"/>
          <w:rFonts w:ascii="Arial" w:hAnsi="Arial" w:cs="Arial"/>
          <w:b/>
          <w:bCs/>
          <w:sz w:val="22"/>
          <w:szCs w:val="22"/>
          <w:u w:val="single"/>
          <w:lang w:val="en-GB"/>
        </w:rPr>
      </w:pPr>
      <w:bookmarkStart w:id="7" w:name="_Hlk40449703"/>
      <w:del w:id="8" w:author="Řeháčková Monika" w:date="2021-01-22T10:19:00Z">
        <w:r w:rsidRPr="00BB2A22" w:rsidDel="00BB2A22">
          <w:rPr>
            <w:rFonts w:ascii="Arial" w:hAnsi="Arial" w:cs="Arial"/>
            <w:b/>
            <w:bCs/>
            <w:sz w:val="22"/>
            <w:szCs w:val="22"/>
            <w:lang w:val="en-GB"/>
          </w:rPr>
          <w:delText xml:space="preserve">The Contractor shall prove, that it has implemented security </w:delText>
        </w:r>
        <w:bookmarkStart w:id="9" w:name="_Hlk57053874"/>
        <w:r w:rsidRPr="00BB2A22" w:rsidDel="00BB2A22">
          <w:rPr>
            <w:rFonts w:ascii="Arial" w:hAnsi="Arial" w:cs="Arial"/>
            <w:b/>
            <w:bCs/>
            <w:sz w:val="22"/>
            <w:szCs w:val="22"/>
            <w:lang w:val="en-GB"/>
          </w:rPr>
          <w:delText>processes in place to ensure the production security integrity</w:delText>
        </w:r>
        <w:bookmarkEnd w:id="7"/>
        <w:r w:rsidRPr="00BB2A22" w:rsidDel="00BB2A22">
          <w:rPr>
            <w:rFonts w:ascii="Arial" w:hAnsi="Arial" w:cs="Arial"/>
            <w:b/>
            <w:bCs/>
            <w:sz w:val="22"/>
            <w:szCs w:val="22"/>
            <w:lang w:val="en-GB"/>
          </w:rPr>
          <w:delText xml:space="preserve"> (transport incl.) in the minimal level of the “ISO 14298 </w:delText>
        </w:r>
        <w:r w:rsidRPr="00BB2A22" w:rsidDel="00BB2A22">
          <w:rPr>
            <w:rFonts w:ascii="Arial" w:hAnsi="Arial" w:cs="Arial"/>
            <w:b/>
            <w:bCs/>
            <w:sz w:val="22"/>
            <w:szCs w:val="22"/>
            <w:lang w:val="en-GB"/>
          </w:rPr>
          <w:lastRenderedPageBreak/>
          <w:delText xml:space="preserve">Management of security printing processes” or “CWA 15374 Security management system for suppliers to the security printing industry”, respectively </w:delText>
        </w:r>
        <w:r w:rsidRPr="00BB2A22" w:rsidDel="00BB2A22">
          <w:rPr>
            <w:rFonts w:ascii="Arial" w:hAnsi="Arial" w:cs="Arial"/>
            <w:b/>
            <w:bCs/>
            <w:sz w:val="22"/>
            <w:szCs w:val="22"/>
            <w:u w:val="single"/>
            <w:lang w:val="en-GB"/>
          </w:rPr>
          <w:delText>all the following requirements, which arise from requirements of ISO 14298 and CWA 15374:</w:delText>
        </w:r>
        <w:bookmarkEnd w:id="9"/>
      </w:del>
    </w:p>
    <w:p w14:paraId="1C9BFB67" w14:textId="2A1D85C2" w:rsidR="002E2339" w:rsidRPr="00BB2A22" w:rsidDel="00BB2A22" w:rsidRDefault="002E2339" w:rsidP="002E2339">
      <w:pPr>
        <w:pStyle w:val="Odstavecseseznamem"/>
        <w:overflowPunct w:val="0"/>
        <w:spacing w:after="120" w:line="276" w:lineRule="auto"/>
        <w:ind w:left="2302"/>
        <w:jc w:val="both"/>
        <w:textAlignment w:val="baseline"/>
        <w:rPr>
          <w:del w:id="10" w:author="Řeháčková Monika" w:date="2021-01-22T10:19:00Z"/>
          <w:rFonts w:ascii="Arial" w:hAnsi="Arial" w:cs="Arial"/>
          <w:b/>
          <w:bCs/>
          <w:sz w:val="22"/>
          <w:szCs w:val="22"/>
          <w:u w:val="single"/>
          <w:lang w:val="en-GB"/>
        </w:rPr>
      </w:pPr>
    </w:p>
    <w:tbl>
      <w:tblPr>
        <w:tblStyle w:val="Mkatabulky"/>
        <w:tblW w:w="9072" w:type="dxa"/>
        <w:tblInd w:w="137" w:type="dxa"/>
        <w:tblLayout w:type="fixed"/>
        <w:tblLook w:val="04A0" w:firstRow="1" w:lastRow="0" w:firstColumn="1" w:lastColumn="0" w:noHBand="0" w:noVBand="1"/>
      </w:tblPr>
      <w:tblGrid>
        <w:gridCol w:w="567"/>
        <w:gridCol w:w="3969"/>
        <w:gridCol w:w="4536"/>
      </w:tblGrid>
      <w:tr w:rsidR="002E2339" w:rsidRPr="00BB2A22" w:rsidDel="00BB2A22" w14:paraId="13643F9A" w14:textId="6C493FD7" w:rsidTr="008272BB">
        <w:trPr>
          <w:tblHeader/>
          <w:del w:id="11" w:author="Řeháčková Monika" w:date="2021-01-22T10:19:00Z"/>
        </w:trPr>
        <w:tc>
          <w:tcPr>
            <w:tcW w:w="567" w:type="dxa"/>
            <w:vAlign w:val="center"/>
          </w:tcPr>
          <w:p w14:paraId="27087064" w14:textId="482D6FF2" w:rsidR="002E2339" w:rsidRPr="00BB2A22" w:rsidDel="00BB2A22" w:rsidRDefault="002E2339" w:rsidP="008272BB">
            <w:pPr>
              <w:spacing w:after="120" w:line="276" w:lineRule="auto"/>
              <w:jc w:val="center"/>
              <w:rPr>
                <w:del w:id="12" w:author="Řeháčková Monika" w:date="2021-01-22T10:19:00Z"/>
                <w:rFonts w:ascii="Arial" w:hAnsi="Arial" w:cs="Arial"/>
                <w:b/>
                <w:i/>
                <w:iCs/>
                <w:lang w:val="en-GB"/>
              </w:rPr>
            </w:pPr>
            <w:del w:id="13" w:author="Řeháčková Monika" w:date="2021-01-22T10:19:00Z">
              <w:r w:rsidRPr="00BB2A22" w:rsidDel="00BB2A22">
                <w:rPr>
                  <w:rFonts w:ascii="Arial" w:hAnsi="Arial" w:cs="Arial"/>
                  <w:b/>
                  <w:lang w:val="en-GB"/>
                </w:rPr>
                <w:delText>No</w:delText>
              </w:r>
            </w:del>
          </w:p>
        </w:tc>
        <w:tc>
          <w:tcPr>
            <w:tcW w:w="3969" w:type="dxa"/>
            <w:vAlign w:val="center"/>
          </w:tcPr>
          <w:p w14:paraId="09CC7B3B" w14:textId="4CDA7A33" w:rsidR="002E2339" w:rsidRPr="00BB2A22" w:rsidDel="00BB2A22" w:rsidRDefault="002E2339" w:rsidP="008272BB">
            <w:pPr>
              <w:spacing w:after="120" w:line="276" w:lineRule="auto"/>
              <w:jc w:val="center"/>
              <w:rPr>
                <w:del w:id="14" w:author="Řeháčková Monika" w:date="2021-01-22T10:19:00Z"/>
                <w:rFonts w:ascii="Arial" w:hAnsi="Arial" w:cs="Arial"/>
                <w:b/>
                <w:i/>
                <w:iCs/>
                <w:lang w:val="en-GB"/>
              </w:rPr>
            </w:pPr>
            <w:del w:id="15" w:author="Řeháčková Monika" w:date="2021-01-22T10:19:00Z">
              <w:r w:rsidRPr="00BB2A22" w:rsidDel="00BB2A22">
                <w:rPr>
                  <w:rFonts w:ascii="Arial" w:hAnsi="Arial" w:cs="Arial"/>
                  <w:b/>
                  <w:lang w:val="en-GB"/>
                </w:rPr>
                <w:delText>Requirements</w:delText>
              </w:r>
            </w:del>
          </w:p>
        </w:tc>
        <w:tc>
          <w:tcPr>
            <w:tcW w:w="4536" w:type="dxa"/>
            <w:vAlign w:val="center"/>
          </w:tcPr>
          <w:p w14:paraId="04A0442E" w14:textId="279723E8" w:rsidR="002E2339" w:rsidRPr="00BB2A22" w:rsidDel="00BB2A22" w:rsidRDefault="002E2339" w:rsidP="008272BB">
            <w:pPr>
              <w:spacing w:after="120" w:line="276" w:lineRule="auto"/>
              <w:jc w:val="center"/>
              <w:rPr>
                <w:del w:id="16" w:author="Řeháčková Monika" w:date="2021-01-22T10:19:00Z"/>
                <w:rFonts w:ascii="Arial" w:hAnsi="Arial" w:cs="Arial"/>
                <w:b/>
                <w:i/>
                <w:iCs/>
                <w:lang w:val="en-GB"/>
              </w:rPr>
            </w:pPr>
            <w:del w:id="17" w:author="Řeháčková Monika" w:date="2021-01-22T10:19:00Z">
              <w:r w:rsidRPr="00BB2A22" w:rsidDel="00BB2A22">
                <w:rPr>
                  <w:rFonts w:ascii="Arial" w:hAnsi="Arial" w:cs="Arial"/>
                  <w:b/>
                  <w:lang w:val="en-GB"/>
                </w:rPr>
                <w:delText>Minimum level to fulfil the requirement</w:delText>
              </w:r>
            </w:del>
          </w:p>
        </w:tc>
      </w:tr>
      <w:tr w:rsidR="002E2339" w:rsidRPr="00BB2A22" w:rsidDel="00BB2A22" w14:paraId="26E494CE" w14:textId="03DD28E4" w:rsidTr="008272BB">
        <w:trPr>
          <w:trHeight w:val="397"/>
          <w:del w:id="18" w:author="Řeháčková Monika" w:date="2021-01-22T10:19:00Z"/>
        </w:trPr>
        <w:tc>
          <w:tcPr>
            <w:tcW w:w="567" w:type="dxa"/>
            <w:vAlign w:val="center"/>
          </w:tcPr>
          <w:p w14:paraId="07E8B4D7" w14:textId="4643CC6A" w:rsidR="002E2339" w:rsidRPr="00BB2A22" w:rsidDel="00BB2A22" w:rsidRDefault="002E2339" w:rsidP="008272BB">
            <w:pPr>
              <w:tabs>
                <w:tab w:val="left" w:pos="470"/>
              </w:tabs>
              <w:spacing w:after="120" w:line="276" w:lineRule="auto"/>
              <w:jc w:val="center"/>
              <w:rPr>
                <w:del w:id="19" w:author="Řeháčková Monika" w:date="2021-01-22T10:19:00Z"/>
                <w:rFonts w:ascii="Arial" w:hAnsi="Arial" w:cs="Arial"/>
                <w:i/>
                <w:iCs/>
                <w:lang w:val="en-GB"/>
              </w:rPr>
            </w:pPr>
            <w:del w:id="20" w:author="Řeháčková Monika" w:date="2021-01-22T10:19:00Z">
              <w:r w:rsidRPr="00BB2A22" w:rsidDel="00BB2A22">
                <w:rPr>
                  <w:rFonts w:ascii="Arial" w:hAnsi="Arial" w:cs="Arial"/>
                  <w:lang w:val="en-GB"/>
                </w:rPr>
                <w:delText>01</w:delText>
              </w:r>
            </w:del>
          </w:p>
        </w:tc>
        <w:tc>
          <w:tcPr>
            <w:tcW w:w="3969" w:type="dxa"/>
            <w:vAlign w:val="center"/>
          </w:tcPr>
          <w:p w14:paraId="056E50EF" w14:textId="26F02CFF" w:rsidR="002E2339" w:rsidRPr="00BB2A22" w:rsidDel="00BB2A22" w:rsidRDefault="002E2339" w:rsidP="008272BB">
            <w:pPr>
              <w:spacing w:after="120" w:line="276" w:lineRule="auto"/>
              <w:rPr>
                <w:del w:id="21" w:author="Řeháčková Monika" w:date="2021-01-22T10:19:00Z"/>
                <w:rFonts w:ascii="Arial" w:hAnsi="Arial" w:cs="Arial"/>
                <w:i/>
                <w:iCs/>
                <w:lang w:val="en-GB"/>
              </w:rPr>
            </w:pPr>
            <w:del w:id="22" w:author="Řeháčková Monika" w:date="2021-01-22T10:19:00Z">
              <w:r w:rsidRPr="00BB2A22" w:rsidDel="00BB2A22">
                <w:rPr>
                  <w:rFonts w:ascii="Arial" w:hAnsi="Arial" w:cs="Arial"/>
                  <w:lang w:val="en-GB"/>
                </w:rPr>
                <w:delText>A security policy has to be implemented</w:delText>
              </w:r>
            </w:del>
          </w:p>
        </w:tc>
        <w:tc>
          <w:tcPr>
            <w:tcW w:w="4536" w:type="dxa"/>
            <w:vAlign w:val="center"/>
          </w:tcPr>
          <w:p w14:paraId="74239678" w14:textId="2FDD06A6" w:rsidR="002E2339" w:rsidRPr="00BB2A22" w:rsidDel="00BB2A22" w:rsidRDefault="002E2339" w:rsidP="008272BB">
            <w:pPr>
              <w:rPr>
                <w:del w:id="23" w:author="Řeháčková Monika" w:date="2021-01-22T10:19:00Z"/>
                <w:rStyle w:val="tlid-translation"/>
                <w:rFonts w:ascii="Arial" w:hAnsi="Arial" w:cs="Arial"/>
                <w:lang w:val="en-GB"/>
              </w:rPr>
            </w:pPr>
            <w:del w:id="24"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Style w:val="tlid-translation"/>
                  <w:rFonts w:ascii="Arial" w:hAnsi="Arial" w:cs="Arial"/>
                  <w:u w:val="single"/>
                  <w:lang w:val="en-GB"/>
                </w:rPr>
                <w:delText>:</w:delText>
              </w:r>
              <w:r w:rsidRPr="00BB2A22" w:rsidDel="00BB2A22">
                <w:rPr>
                  <w:rStyle w:val="tlid-translation"/>
                  <w:rFonts w:ascii="Arial" w:hAnsi="Arial" w:cs="Arial"/>
                  <w:lang w:val="en-GB"/>
                </w:rPr>
                <w:delText xml:space="preserve"> The document "Security Policy" must be adopted and issued by the company's management, the document must meet:</w:delText>
              </w:r>
            </w:del>
          </w:p>
          <w:p w14:paraId="14507BE6" w14:textId="49AEAF67" w:rsidR="002E2339" w:rsidRPr="00BB2A22" w:rsidDel="00BB2A22" w:rsidRDefault="002E2339" w:rsidP="008272BB">
            <w:pPr>
              <w:pStyle w:val="Odstavecseseznamem"/>
              <w:numPr>
                <w:ilvl w:val="0"/>
                <w:numId w:val="39"/>
              </w:numPr>
              <w:autoSpaceDE/>
              <w:autoSpaceDN/>
              <w:adjustRightInd/>
              <w:spacing w:before="120"/>
              <w:ind w:left="714" w:hanging="357"/>
              <w:jc w:val="both"/>
              <w:rPr>
                <w:del w:id="25" w:author="Řeháčková Monika" w:date="2021-01-22T10:19:00Z"/>
                <w:rStyle w:val="tlid-translation"/>
                <w:rFonts w:ascii="Arial" w:hAnsi="Arial" w:cs="Arial"/>
                <w:lang w:val="en-GB"/>
              </w:rPr>
            </w:pPr>
            <w:del w:id="26" w:author="Řeháčková Monika" w:date="2021-01-22T10:19:00Z">
              <w:r w:rsidRPr="00BB2A22" w:rsidDel="00BB2A22">
                <w:rPr>
                  <w:rStyle w:val="tlid-translation"/>
                  <w:rFonts w:ascii="Arial" w:hAnsi="Arial" w:cs="Arial"/>
                  <w:lang w:val="en-GB"/>
                </w:rPr>
                <w:delText>the requirements of ISO 27001, or</w:delText>
              </w:r>
            </w:del>
          </w:p>
          <w:p w14:paraId="6EADD53C" w14:textId="03B99E3F" w:rsidR="002E2339" w:rsidRPr="00BB2A22" w:rsidDel="00BB2A22" w:rsidRDefault="002E2339" w:rsidP="008272BB">
            <w:pPr>
              <w:pStyle w:val="Odstavecseseznamem"/>
              <w:numPr>
                <w:ilvl w:val="0"/>
                <w:numId w:val="39"/>
              </w:numPr>
              <w:autoSpaceDE/>
              <w:autoSpaceDN/>
              <w:adjustRightInd/>
              <w:jc w:val="both"/>
              <w:rPr>
                <w:del w:id="27" w:author="Řeháčková Monika" w:date="2021-01-22T10:19:00Z"/>
                <w:rStyle w:val="tlid-translation"/>
                <w:rFonts w:ascii="Arial" w:hAnsi="Arial" w:cs="Arial"/>
                <w:lang w:val="en-GB"/>
              </w:rPr>
            </w:pPr>
            <w:del w:id="28" w:author="Řeháčková Monika" w:date="2021-01-22T10:19:00Z">
              <w:r w:rsidRPr="00BB2A22" w:rsidDel="00BB2A22">
                <w:rPr>
                  <w:rStyle w:val="tlid-translation"/>
                  <w:rFonts w:ascii="Arial" w:hAnsi="Arial" w:cs="Arial"/>
                  <w:lang w:val="en-GB"/>
                </w:rPr>
                <w:delText>reasonably, Annex No. 5 to Decree No. 82/2018 Coll. On security measures, cyber security incidents, reactive measures, requirements for filing in the field of cyber security and data disposal (Decree on Cyber Security), or</w:delText>
              </w:r>
            </w:del>
          </w:p>
          <w:p w14:paraId="1DDA3EDB" w14:textId="1573515B" w:rsidR="002E2339" w:rsidRPr="00BB2A22" w:rsidDel="00BB2A22" w:rsidRDefault="002E2339" w:rsidP="008272BB">
            <w:pPr>
              <w:pStyle w:val="Odstavecseseznamem"/>
              <w:numPr>
                <w:ilvl w:val="0"/>
                <w:numId w:val="39"/>
              </w:numPr>
              <w:autoSpaceDE/>
              <w:autoSpaceDN/>
              <w:adjustRightInd/>
              <w:jc w:val="both"/>
              <w:rPr>
                <w:del w:id="29" w:author="Řeháčková Monika" w:date="2021-01-22T10:19:00Z"/>
                <w:rStyle w:val="tlid-translation"/>
                <w:rFonts w:ascii="Arial" w:hAnsi="Arial" w:cs="Arial"/>
                <w:lang w:val="en-GB"/>
              </w:rPr>
            </w:pPr>
            <w:del w:id="30" w:author="Řeháčková Monika" w:date="2021-01-22T10:19:00Z">
              <w:r w:rsidRPr="00BB2A22" w:rsidDel="00BB2A22">
                <w:rPr>
                  <w:rStyle w:val="tlid-translation"/>
                  <w:rFonts w:ascii="Arial" w:hAnsi="Arial" w:cs="Arial"/>
                  <w:lang w:val="en-GB"/>
                </w:rPr>
                <w:delText>it must contain at least the following structure:</w:delText>
              </w:r>
            </w:del>
          </w:p>
          <w:p w14:paraId="58AA2C4D" w14:textId="45838ACF" w:rsidR="002E2339" w:rsidRPr="00BB2A22" w:rsidDel="00BB2A22" w:rsidRDefault="002E2339" w:rsidP="008272BB">
            <w:pPr>
              <w:pStyle w:val="Odstavecseseznamem"/>
              <w:numPr>
                <w:ilvl w:val="0"/>
                <w:numId w:val="40"/>
              </w:numPr>
              <w:autoSpaceDE/>
              <w:autoSpaceDN/>
              <w:adjustRightInd/>
              <w:jc w:val="both"/>
              <w:rPr>
                <w:del w:id="31" w:author="Řeháčková Monika" w:date="2021-01-22T10:19:00Z"/>
                <w:rStyle w:val="tlid-translation"/>
                <w:rFonts w:ascii="Arial" w:hAnsi="Arial" w:cs="Arial"/>
                <w:lang w:val="en-GB"/>
              </w:rPr>
            </w:pPr>
            <w:del w:id="32" w:author="Řeháčková Monika" w:date="2021-01-22T10:19:00Z">
              <w:r w:rsidRPr="00BB2A22" w:rsidDel="00BB2A22">
                <w:rPr>
                  <w:rStyle w:val="tlid-translation"/>
                  <w:rFonts w:ascii="Arial" w:hAnsi="Arial" w:cs="Arial"/>
                  <w:lang w:val="en-GB"/>
                </w:rPr>
                <w:delText>Objectives</w:delText>
              </w:r>
            </w:del>
          </w:p>
          <w:p w14:paraId="13727086" w14:textId="21A3EC71" w:rsidR="002E2339" w:rsidRPr="00BB2A22" w:rsidDel="00BB2A22" w:rsidRDefault="002E2339" w:rsidP="008272BB">
            <w:pPr>
              <w:pStyle w:val="Odstavecseseznamem"/>
              <w:numPr>
                <w:ilvl w:val="0"/>
                <w:numId w:val="40"/>
              </w:numPr>
              <w:autoSpaceDE/>
              <w:autoSpaceDN/>
              <w:adjustRightInd/>
              <w:jc w:val="both"/>
              <w:rPr>
                <w:del w:id="33" w:author="Řeháčková Monika" w:date="2021-01-22T10:19:00Z"/>
                <w:rStyle w:val="tlid-translation"/>
                <w:rFonts w:ascii="Arial" w:hAnsi="Arial" w:cs="Arial"/>
                <w:lang w:val="en-GB"/>
              </w:rPr>
            </w:pPr>
            <w:del w:id="34" w:author="Řeháčková Monika" w:date="2021-01-22T10:19:00Z">
              <w:r w:rsidRPr="00BB2A22" w:rsidDel="00BB2A22">
                <w:rPr>
                  <w:rStyle w:val="tlid-translation"/>
                  <w:rFonts w:ascii="Arial" w:hAnsi="Arial" w:cs="Arial"/>
                  <w:lang w:val="en-GB"/>
                </w:rPr>
                <w:delText>Priority,</w:delText>
              </w:r>
            </w:del>
          </w:p>
          <w:p w14:paraId="28538365" w14:textId="5DFB118D" w:rsidR="002E2339" w:rsidRPr="00BB2A22" w:rsidDel="00BB2A22" w:rsidRDefault="002E2339" w:rsidP="008272BB">
            <w:pPr>
              <w:pStyle w:val="Odstavecseseznamem"/>
              <w:numPr>
                <w:ilvl w:val="0"/>
                <w:numId w:val="40"/>
              </w:numPr>
              <w:autoSpaceDE/>
              <w:autoSpaceDN/>
              <w:adjustRightInd/>
              <w:jc w:val="both"/>
              <w:rPr>
                <w:del w:id="35" w:author="Řeháčková Monika" w:date="2021-01-22T10:19:00Z"/>
                <w:rFonts w:ascii="Arial" w:hAnsi="Arial" w:cs="Arial"/>
                <w:lang w:val="en-GB"/>
              </w:rPr>
            </w:pPr>
            <w:del w:id="36" w:author="Řeháčková Monika" w:date="2021-01-22T10:19:00Z">
              <w:r w:rsidRPr="00BB2A22" w:rsidDel="00BB2A22">
                <w:rPr>
                  <w:rStyle w:val="tlid-translation"/>
                  <w:rFonts w:ascii="Arial" w:hAnsi="Arial" w:cs="Arial"/>
                  <w:lang w:val="en-GB"/>
                </w:rPr>
                <w:delText>Security commitments</w:delText>
              </w:r>
            </w:del>
          </w:p>
        </w:tc>
      </w:tr>
      <w:tr w:rsidR="002E2339" w:rsidRPr="00BB2A22" w:rsidDel="00BB2A22" w14:paraId="3DFAC601" w14:textId="40062DB8" w:rsidTr="008272BB">
        <w:trPr>
          <w:trHeight w:val="397"/>
          <w:del w:id="37" w:author="Řeháčková Monika" w:date="2021-01-22T10:19:00Z"/>
        </w:trPr>
        <w:tc>
          <w:tcPr>
            <w:tcW w:w="567" w:type="dxa"/>
            <w:vAlign w:val="center"/>
          </w:tcPr>
          <w:p w14:paraId="2A2D77E2" w14:textId="16035E3D" w:rsidR="002E2339" w:rsidRPr="00BB2A22" w:rsidDel="00BB2A22" w:rsidRDefault="002E2339" w:rsidP="008272BB">
            <w:pPr>
              <w:tabs>
                <w:tab w:val="left" w:pos="470"/>
              </w:tabs>
              <w:spacing w:after="120" w:line="276" w:lineRule="auto"/>
              <w:jc w:val="center"/>
              <w:rPr>
                <w:del w:id="38" w:author="Řeháčková Monika" w:date="2021-01-22T10:19:00Z"/>
                <w:rFonts w:ascii="Arial" w:hAnsi="Arial" w:cs="Arial"/>
                <w:i/>
                <w:iCs/>
                <w:lang w:val="en-GB"/>
              </w:rPr>
            </w:pPr>
            <w:del w:id="39" w:author="Řeháčková Monika" w:date="2021-01-22T10:19:00Z">
              <w:r w:rsidRPr="00BB2A22" w:rsidDel="00BB2A22">
                <w:rPr>
                  <w:rFonts w:ascii="Arial" w:hAnsi="Arial" w:cs="Arial"/>
                  <w:lang w:val="en-GB"/>
                </w:rPr>
                <w:delText>02</w:delText>
              </w:r>
            </w:del>
          </w:p>
        </w:tc>
        <w:tc>
          <w:tcPr>
            <w:tcW w:w="3969" w:type="dxa"/>
            <w:vAlign w:val="center"/>
          </w:tcPr>
          <w:p w14:paraId="2D5CD2CC" w14:textId="15E9B4D2" w:rsidR="002E2339" w:rsidRPr="00BB2A22" w:rsidDel="00BB2A22" w:rsidRDefault="002E2339" w:rsidP="008272BB">
            <w:pPr>
              <w:spacing w:after="120" w:line="276" w:lineRule="auto"/>
              <w:rPr>
                <w:del w:id="40" w:author="Řeháčková Monika" w:date="2021-01-22T10:19:00Z"/>
                <w:rFonts w:ascii="Arial" w:hAnsi="Arial" w:cs="Arial"/>
                <w:i/>
                <w:iCs/>
                <w:lang w:val="en-GB"/>
              </w:rPr>
            </w:pPr>
            <w:del w:id="41" w:author="Řeháčková Monika" w:date="2021-01-22T10:19:00Z">
              <w:r w:rsidRPr="00BB2A22" w:rsidDel="00BB2A22">
                <w:rPr>
                  <w:rFonts w:ascii="Arial" w:hAnsi="Arial" w:cs="Arial"/>
                  <w:lang w:val="en-GB"/>
                </w:rPr>
                <w:delText xml:space="preserve">The subcontractors, who are participating in the order for STC, have to be security checked  </w:delText>
              </w:r>
            </w:del>
          </w:p>
        </w:tc>
        <w:tc>
          <w:tcPr>
            <w:tcW w:w="4536" w:type="dxa"/>
            <w:vAlign w:val="center"/>
          </w:tcPr>
          <w:p w14:paraId="5D0FB0B4" w14:textId="5F7C5643" w:rsidR="002E2339" w:rsidRPr="00BB2A22" w:rsidDel="00BB2A22" w:rsidRDefault="002E2339" w:rsidP="008272BB">
            <w:pPr>
              <w:rPr>
                <w:del w:id="42" w:author="Řeháčková Monika" w:date="2021-01-22T10:19:00Z"/>
                <w:rFonts w:ascii="Arial" w:hAnsi="Arial" w:cs="Arial"/>
                <w:lang w:val="en-GB"/>
              </w:rPr>
            </w:pPr>
            <w:del w:id="43"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xml:space="preserve">: There must be records of security checks at other subcontractors, who are participating in in the supply of services to the participant under this contract. Security checks at subcontractors must be performed at least within the scope of this document. If the participant does not have a subcontractor under the contract, this point is not audited. </w:delText>
              </w:r>
            </w:del>
          </w:p>
        </w:tc>
      </w:tr>
      <w:tr w:rsidR="002E2339" w:rsidRPr="00BB2A22" w:rsidDel="00BB2A22" w14:paraId="12423C44" w14:textId="500E0226" w:rsidTr="008272BB">
        <w:trPr>
          <w:trHeight w:val="397"/>
          <w:del w:id="44" w:author="Řeháčková Monika" w:date="2021-01-22T10:19:00Z"/>
        </w:trPr>
        <w:tc>
          <w:tcPr>
            <w:tcW w:w="567" w:type="dxa"/>
            <w:vAlign w:val="center"/>
          </w:tcPr>
          <w:p w14:paraId="588ADB52" w14:textId="5E8F0C27" w:rsidR="002E2339" w:rsidRPr="00BB2A22" w:rsidDel="00BB2A22" w:rsidRDefault="002E2339" w:rsidP="008272BB">
            <w:pPr>
              <w:tabs>
                <w:tab w:val="left" w:pos="470"/>
              </w:tabs>
              <w:spacing w:after="120" w:line="276" w:lineRule="auto"/>
              <w:jc w:val="center"/>
              <w:rPr>
                <w:del w:id="45" w:author="Řeháčková Monika" w:date="2021-01-22T10:19:00Z"/>
                <w:rFonts w:ascii="Arial" w:hAnsi="Arial" w:cs="Arial"/>
                <w:i/>
                <w:iCs/>
                <w:lang w:val="en-GB"/>
              </w:rPr>
            </w:pPr>
            <w:del w:id="46" w:author="Řeháčková Monika" w:date="2021-01-22T10:19:00Z">
              <w:r w:rsidRPr="00BB2A22" w:rsidDel="00BB2A22">
                <w:rPr>
                  <w:rFonts w:ascii="Arial" w:hAnsi="Arial" w:cs="Arial"/>
                  <w:lang w:val="en-GB"/>
                </w:rPr>
                <w:delText>03</w:delText>
              </w:r>
            </w:del>
          </w:p>
        </w:tc>
        <w:tc>
          <w:tcPr>
            <w:tcW w:w="3969" w:type="dxa"/>
            <w:vAlign w:val="center"/>
          </w:tcPr>
          <w:p w14:paraId="620CB327" w14:textId="1AEBA12F" w:rsidR="002E2339" w:rsidRPr="00BB2A22" w:rsidDel="00BB2A22" w:rsidRDefault="002E2339" w:rsidP="008272BB">
            <w:pPr>
              <w:spacing w:after="120" w:line="276" w:lineRule="auto"/>
              <w:rPr>
                <w:del w:id="47" w:author="Řeháčková Monika" w:date="2021-01-22T10:19:00Z"/>
                <w:rFonts w:ascii="Arial" w:hAnsi="Arial" w:cs="Arial"/>
                <w:i/>
                <w:iCs/>
                <w:lang w:val="en-GB"/>
              </w:rPr>
            </w:pPr>
            <w:del w:id="48" w:author="Řeháčková Monika" w:date="2021-01-22T10:19:00Z">
              <w:r w:rsidRPr="00BB2A22" w:rsidDel="00BB2A22">
                <w:rPr>
                  <w:rFonts w:ascii="Arial" w:hAnsi="Arial" w:cs="Arial"/>
                  <w:lang w:val="en-GB"/>
                </w:rPr>
                <w:delText>A system of concluding of confidentiality agreement with the subcontractors must be adopted</w:delText>
              </w:r>
            </w:del>
          </w:p>
        </w:tc>
        <w:tc>
          <w:tcPr>
            <w:tcW w:w="4536" w:type="dxa"/>
            <w:vAlign w:val="center"/>
          </w:tcPr>
          <w:p w14:paraId="1C41BB42" w14:textId="001B565B" w:rsidR="002E2339" w:rsidRPr="00BB2A22" w:rsidDel="00BB2A22" w:rsidRDefault="002E2339" w:rsidP="008272BB">
            <w:pPr>
              <w:rPr>
                <w:del w:id="49" w:author="Řeháčková Monika" w:date="2021-01-22T10:19:00Z"/>
                <w:rFonts w:ascii="Arial" w:hAnsi="Arial" w:cs="Arial"/>
                <w:lang w:val="en-GB"/>
              </w:rPr>
            </w:pPr>
            <w:del w:id="50"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A non-disclosure agreement (NDA) must be accepted and signed between the participant and other suppliers involved in the order for STC, which must include at least the following parts:</w:delText>
              </w:r>
            </w:del>
          </w:p>
          <w:p w14:paraId="20B98F85" w14:textId="4809B8DC" w:rsidR="002E2339" w:rsidRPr="00BB2A22" w:rsidDel="00BB2A22" w:rsidRDefault="002E2339" w:rsidP="008272BB">
            <w:pPr>
              <w:pStyle w:val="Odstavecseseznamem"/>
              <w:numPr>
                <w:ilvl w:val="0"/>
                <w:numId w:val="41"/>
              </w:numPr>
              <w:autoSpaceDE/>
              <w:autoSpaceDN/>
              <w:adjustRightInd/>
              <w:spacing w:before="120"/>
              <w:ind w:left="714" w:hanging="357"/>
              <w:rPr>
                <w:del w:id="51" w:author="Řeháčková Monika" w:date="2021-01-22T10:19:00Z"/>
                <w:rFonts w:ascii="Arial" w:hAnsi="Arial" w:cs="Arial"/>
                <w:lang w:val="en-GB"/>
              </w:rPr>
            </w:pPr>
            <w:del w:id="52" w:author="Řeháčková Monika" w:date="2021-01-22T10:19:00Z">
              <w:r w:rsidRPr="00BB2A22" w:rsidDel="00BB2A22">
                <w:rPr>
                  <w:rFonts w:ascii="Arial" w:hAnsi="Arial" w:cs="Arial"/>
                  <w:lang w:val="en-GB"/>
                </w:rPr>
                <w:delText>Names of parties to the contract,</w:delText>
              </w:r>
            </w:del>
          </w:p>
          <w:p w14:paraId="09C3B22B" w14:textId="4D17A675" w:rsidR="002E2339" w:rsidRPr="00BB2A22" w:rsidDel="00BB2A22" w:rsidRDefault="002E2339" w:rsidP="008272BB">
            <w:pPr>
              <w:pStyle w:val="Odstavecseseznamem"/>
              <w:numPr>
                <w:ilvl w:val="0"/>
                <w:numId w:val="41"/>
              </w:numPr>
              <w:autoSpaceDE/>
              <w:autoSpaceDN/>
              <w:adjustRightInd/>
              <w:rPr>
                <w:del w:id="53" w:author="Řeháčková Monika" w:date="2021-01-22T10:19:00Z"/>
                <w:rFonts w:ascii="Arial" w:hAnsi="Arial" w:cs="Arial"/>
                <w:lang w:val="en-GB"/>
              </w:rPr>
            </w:pPr>
            <w:del w:id="54" w:author="Řeháčková Monika" w:date="2021-01-22T10:19:00Z">
              <w:r w:rsidRPr="00BB2A22" w:rsidDel="00BB2A22">
                <w:rPr>
                  <w:rFonts w:ascii="Arial" w:hAnsi="Arial" w:cs="Arial"/>
                  <w:lang w:val="en-GB"/>
                </w:rPr>
                <w:delText>Definition of what constitutes confidential information,</w:delText>
              </w:r>
            </w:del>
          </w:p>
          <w:p w14:paraId="3396CEB9" w14:textId="5180D29A" w:rsidR="002E2339" w:rsidRPr="00BB2A22" w:rsidDel="00BB2A22" w:rsidRDefault="002E2339" w:rsidP="008272BB">
            <w:pPr>
              <w:pStyle w:val="Odstavecseseznamem"/>
              <w:numPr>
                <w:ilvl w:val="0"/>
                <w:numId w:val="41"/>
              </w:numPr>
              <w:autoSpaceDE/>
              <w:autoSpaceDN/>
              <w:adjustRightInd/>
              <w:rPr>
                <w:del w:id="55" w:author="Řeháčková Monika" w:date="2021-01-22T10:19:00Z"/>
                <w:rFonts w:ascii="Arial" w:hAnsi="Arial" w:cs="Arial"/>
                <w:lang w:val="en-GB"/>
              </w:rPr>
            </w:pPr>
            <w:del w:id="56" w:author="Řeháčková Monika" w:date="2021-01-22T10:19:00Z">
              <w:r w:rsidRPr="00BB2A22" w:rsidDel="00BB2A22">
                <w:rPr>
                  <w:rFonts w:ascii="Arial" w:hAnsi="Arial" w:cs="Arial"/>
                  <w:lang w:val="en-GB"/>
                </w:rPr>
                <w:delText>Prohibiting any exclusion from confidentiality,</w:delText>
              </w:r>
            </w:del>
          </w:p>
          <w:p w14:paraId="3B856467" w14:textId="7C4A9719" w:rsidR="002E2339" w:rsidRPr="00BB2A22" w:rsidDel="00BB2A22" w:rsidRDefault="002E2339" w:rsidP="008272BB">
            <w:pPr>
              <w:pStyle w:val="Odstavecseseznamem"/>
              <w:numPr>
                <w:ilvl w:val="0"/>
                <w:numId w:val="41"/>
              </w:numPr>
              <w:autoSpaceDE/>
              <w:autoSpaceDN/>
              <w:adjustRightInd/>
              <w:rPr>
                <w:del w:id="57" w:author="Řeháčková Monika" w:date="2021-01-22T10:19:00Z"/>
                <w:rFonts w:ascii="Arial" w:hAnsi="Arial" w:cs="Arial"/>
                <w:lang w:val="en-GB"/>
              </w:rPr>
            </w:pPr>
            <w:del w:id="58" w:author="Řeháčková Monika" w:date="2021-01-22T10:19:00Z">
              <w:r w:rsidRPr="00BB2A22" w:rsidDel="00BB2A22">
                <w:rPr>
                  <w:rFonts w:ascii="Arial" w:hAnsi="Arial" w:cs="Arial"/>
                  <w:lang w:val="en-GB"/>
                </w:rPr>
                <w:delText>A statement of the appropriate use of the information to be disclosed,</w:delText>
              </w:r>
            </w:del>
          </w:p>
          <w:p w14:paraId="07698B0E" w14:textId="3C08E60F" w:rsidR="002E2339" w:rsidRPr="00BB2A22" w:rsidDel="00BB2A22" w:rsidRDefault="002E2339" w:rsidP="008272BB">
            <w:pPr>
              <w:pStyle w:val="Odstavecseseznamem"/>
              <w:numPr>
                <w:ilvl w:val="0"/>
                <w:numId w:val="41"/>
              </w:numPr>
              <w:autoSpaceDE/>
              <w:autoSpaceDN/>
              <w:adjustRightInd/>
              <w:rPr>
                <w:del w:id="59" w:author="Řeháčková Monika" w:date="2021-01-22T10:19:00Z"/>
                <w:rFonts w:ascii="Arial" w:hAnsi="Arial" w:cs="Arial"/>
                <w:lang w:val="en-GB"/>
              </w:rPr>
            </w:pPr>
            <w:del w:id="60" w:author="Řeháčková Monika" w:date="2021-01-22T10:19:00Z">
              <w:r w:rsidRPr="00BB2A22" w:rsidDel="00BB2A22">
                <w:rPr>
                  <w:rFonts w:ascii="Arial" w:hAnsi="Arial" w:cs="Arial"/>
                  <w:lang w:val="en-GB"/>
                </w:rPr>
                <w:delText>Relevant time period,</w:delText>
              </w:r>
            </w:del>
          </w:p>
          <w:p w14:paraId="77083E12" w14:textId="7C792F06" w:rsidR="002E2339" w:rsidRPr="00BB2A22" w:rsidDel="00BB2A22" w:rsidRDefault="002E2339" w:rsidP="008272BB">
            <w:pPr>
              <w:pStyle w:val="Odstavecseseznamem"/>
              <w:numPr>
                <w:ilvl w:val="0"/>
                <w:numId w:val="41"/>
              </w:numPr>
              <w:autoSpaceDE/>
              <w:autoSpaceDN/>
              <w:adjustRightInd/>
              <w:rPr>
                <w:del w:id="61" w:author="Řeháčková Monika" w:date="2021-01-22T10:19:00Z"/>
                <w:rFonts w:ascii="Arial" w:hAnsi="Arial" w:cs="Arial"/>
                <w:lang w:val="en-GB"/>
              </w:rPr>
            </w:pPr>
            <w:del w:id="62" w:author="Řeháčková Monika" w:date="2021-01-22T10:19:00Z">
              <w:r w:rsidRPr="00BB2A22" w:rsidDel="00BB2A22">
                <w:rPr>
                  <w:rFonts w:ascii="Arial" w:hAnsi="Arial" w:cs="Arial"/>
                  <w:lang w:val="en-GB"/>
                </w:rPr>
                <w:delText>Fines and sanctions in the appropriate amount</w:delText>
              </w:r>
            </w:del>
          </w:p>
        </w:tc>
      </w:tr>
      <w:tr w:rsidR="002E2339" w:rsidRPr="00BB2A22" w:rsidDel="00BB2A22" w14:paraId="32193E91" w14:textId="072DBD27" w:rsidTr="008272BB">
        <w:trPr>
          <w:trHeight w:val="397"/>
          <w:del w:id="63" w:author="Řeháčková Monika" w:date="2021-01-22T10:19:00Z"/>
        </w:trPr>
        <w:tc>
          <w:tcPr>
            <w:tcW w:w="567" w:type="dxa"/>
            <w:vAlign w:val="center"/>
          </w:tcPr>
          <w:p w14:paraId="120EBCC5" w14:textId="62371A06" w:rsidR="002E2339" w:rsidRPr="00BB2A22" w:rsidDel="00BB2A22" w:rsidRDefault="002E2339" w:rsidP="008272BB">
            <w:pPr>
              <w:tabs>
                <w:tab w:val="left" w:pos="470"/>
              </w:tabs>
              <w:spacing w:after="120" w:line="276" w:lineRule="auto"/>
              <w:jc w:val="center"/>
              <w:rPr>
                <w:del w:id="64" w:author="Řeháčková Monika" w:date="2021-01-22T10:19:00Z"/>
                <w:rFonts w:ascii="Arial" w:hAnsi="Arial" w:cs="Arial"/>
                <w:i/>
                <w:iCs/>
                <w:lang w:val="en-GB"/>
              </w:rPr>
            </w:pPr>
            <w:del w:id="65" w:author="Řeháčková Monika" w:date="2021-01-22T10:19:00Z">
              <w:r w:rsidRPr="00BB2A22" w:rsidDel="00BB2A22">
                <w:rPr>
                  <w:rFonts w:ascii="Arial" w:hAnsi="Arial" w:cs="Arial"/>
                  <w:lang w:val="en-GB"/>
                </w:rPr>
                <w:delText>04</w:delText>
              </w:r>
            </w:del>
          </w:p>
        </w:tc>
        <w:tc>
          <w:tcPr>
            <w:tcW w:w="3969" w:type="dxa"/>
            <w:vAlign w:val="center"/>
          </w:tcPr>
          <w:p w14:paraId="5A6C90A8" w14:textId="2FD5C3E1" w:rsidR="002E2339" w:rsidRPr="00BB2A22" w:rsidDel="00BB2A22" w:rsidRDefault="002E2339" w:rsidP="008272BB">
            <w:pPr>
              <w:spacing w:after="120" w:line="276" w:lineRule="auto"/>
              <w:rPr>
                <w:del w:id="66" w:author="Řeháčková Monika" w:date="2021-01-22T10:19:00Z"/>
                <w:rFonts w:ascii="Arial" w:hAnsi="Arial" w:cs="Arial"/>
                <w:i/>
                <w:iCs/>
                <w:lang w:val="en-GB"/>
              </w:rPr>
            </w:pPr>
            <w:del w:id="67" w:author="Řeháčková Monika" w:date="2021-01-22T10:19:00Z">
              <w:r w:rsidRPr="00BB2A22" w:rsidDel="00BB2A22">
                <w:rPr>
                  <w:rFonts w:ascii="Arial" w:hAnsi="Arial" w:cs="Arial"/>
                  <w:lang w:val="en-GB"/>
                </w:rPr>
                <w:delText>The security requirements between STC and the supplier have to be set up and documented</w:delText>
              </w:r>
            </w:del>
          </w:p>
        </w:tc>
        <w:tc>
          <w:tcPr>
            <w:tcW w:w="4536" w:type="dxa"/>
            <w:vAlign w:val="center"/>
          </w:tcPr>
          <w:p w14:paraId="11F654A0" w14:textId="44C65167" w:rsidR="002E2339" w:rsidRPr="00BB2A22" w:rsidDel="00BB2A22" w:rsidRDefault="002E2339" w:rsidP="008272BB">
            <w:pPr>
              <w:rPr>
                <w:del w:id="68" w:author="Řeháčková Monika" w:date="2021-01-22T10:19:00Z"/>
                <w:rFonts w:ascii="Arial" w:hAnsi="Arial" w:cs="Arial"/>
                <w:lang w:val="en-GB"/>
              </w:rPr>
            </w:pPr>
            <w:del w:id="69"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xml:space="preserve">: The supplier must have set up and documented safety procedures and rules for the production and delivery of services or products for STC. The whole process from the purchase of raw materials / semi-finished products, the production cycle until the dispatch and transport of the products to the customer must be described. The document must include records of materials during the production cycle and the </w:delText>
              </w:r>
              <w:r w:rsidRPr="00BB2A22" w:rsidDel="00BB2A22">
                <w:rPr>
                  <w:rFonts w:ascii="Arial" w:hAnsi="Arial" w:cs="Arial"/>
                  <w:lang w:val="en-GB"/>
                </w:rPr>
                <w:lastRenderedPageBreak/>
                <w:delText xml:space="preserve">method of disposal of non-conforming production.  </w:delText>
              </w:r>
            </w:del>
          </w:p>
        </w:tc>
      </w:tr>
      <w:tr w:rsidR="002E2339" w:rsidRPr="00BB2A22" w:rsidDel="00BB2A22" w14:paraId="14CC4E43" w14:textId="62349787" w:rsidTr="008272BB">
        <w:trPr>
          <w:trHeight w:val="397"/>
          <w:del w:id="70" w:author="Řeháčková Monika" w:date="2021-01-22T10:19:00Z"/>
        </w:trPr>
        <w:tc>
          <w:tcPr>
            <w:tcW w:w="567" w:type="dxa"/>
            <w:vAlign w:val="center"/>
          </w:tcPr>
          <w:p w14:paraId="0D81FC3F" w14:textId="1ED36EA3" w:rsidR="002E2339" w:rsidRPr="00BB2A22" w:rsidDel="00BB2A22" w:rsidRDefault="002E2339" w:rsidP="008272BB">
            <w:pPr>
              <w:tabs>
                <w:tab w:val="left" w:pos="470"/>
              </w:tabs>
              <w:spacing w:after="120" w:line="276" w:lineRule="auto"/>
              <w:jc w:val="center"/>
              <w:rPr>
                <w:del w:id="71" w:author="Řeháčková Monika" w:date="2021-01-22T10:19:00Z"/>
                <w:rFonts w:ascii="Arial" w:hAnsi="Arial" w:cs="Arial"/>
                <w:i/>
                <w:iCs/>
                <w:lang w:val="en-GB"/>
              </w:rPr>
            </w:pPr>
            <w:del w:id="72" w:author="Řeháčková Monika" w:date="2021-01-22T10:19:00Z">
              <w:r w:rsidRPr="00BB2A22" w:rsidDel="00BB2A22">
                <w:rPr>
                  <w:rFonts w:ascii="Arial" w:hAnsi="Arial" w:cs="Arial"/>
                  <w:lang w:val="en-GB"/>
                </w:rPr>
                <w:lastRenderedPageBreak/>
                <w:delText>05</w:delText>
              </w:r>
            </w:del>
          </w:p>
        </w:tc>
        <w:tc>
          <w:tcPr>
            <w:tcW w:w="3969" w:type="dxa"/>
            <w:vAlign w:val="center"/>
          </w:tcPr>
          <w:p w14:paraId="4EB6BFDF" w14:textId="5C081A07" w:rsidR="002E2339" w:rsidRPr="00BB2A22" w:rsidDel="00BB2A22" w:rsidRDefault="002E2339" w:rsidP="008272BB">
            <w:pPr>
              <w:spacing w:after="120" w:line="276" w:lineRule="auto"/>
              <w:rPr>
                <w:del w:id="73" w:author="Řeháčková Monika" w:date="2021-01-22T10:19:00Z"/>
                <w:rFonts w:ascii="Arial" w:hAnsi="Arial" w:cs="Arial"/>
                <w:i/>
                <w:iCs/>
                <w:lang w:val="en-GB"/>
              </w:rPr>
            </w:pPr>
            <w:del w:id="74" w:author="Řeháčková Monika" w:date="2021-01-22T10:19:00Z">
              <w:r w:rsidRPr="00BB2A22" w:rsidDel="00BB2A22">
                <w:rPr>
                  <w:rFonts w:ascii="Arial" w:hAnsi="Arial" w:cs="Arial"/>
                  <w:lang w:val="en-GB"/>
                </w:rPr>
                <w:delText>Regular internal security audits have to be performed</w:delText>
              </w:r>
            </w:del>
          </w:p>
        </w:tc>
        <w:tc>
          <w:tcPr>
            <w:tcW w:w="4536" w:type="dxa"/>
            <w:vAlign w:val="center"/>
          </w:tcPr>
          <w:p w14:paraId="53EBB6B0" w14:textId="72D14AEF" w:rsidR="002E2339" w:rsidRPr="00BB2A22" w:rsidDel="00BB2A22" w:rsidRDefault="002E2339" w:rsidP="008272BB">
            <w:pPr>
              <w:rPr>
                <w:del w:id="75" w:author="Řeháčková Monika" w:date="2021-01-22T10:19:00Z"/>
                <w:rFonts w:ascii="Arial" w:hAnsi="Arial" w:cs="Arial"/>
                <w:lang w:val="en-GB"/>
              </w:rPr>
            </w:pPr>
            <w:del w:id="76"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participant implements and records regular internal security audits of its own procedures and rules (at least once a year).</w:delText>
              </w:r>
            </w:del>
          </w:p>
        </w:tc>
      </w:tr>
      <w:tr w:rsidR="002E2339" w:rsidRPr="00BB2A22" w:rsidDel="00BB2A22" w14:paraId="5B7E1C14" w14:textId="42E8EDEA" w:rsidTr="008272BB">
        <w:trPr>
          <w:trHeight w:val="397"/>
          <w:del w:id="77" w:author="Řeháčková Monika" w:date="2021-01-22T10:19:00Z"/>
        </w:trPr>
        <w:tc>
          <w:tcPr>
            <w:tcW w:w="567" w:type="dxa"/>
            <w:vAlign w:val="center"/>
          </w:tcPr>
          <w:p w14:paraId="7CE32F63" w14:textId="77A87A7E" w:rsidR="002E2339" w:rsidRPr="00BB2A22" w:rsidDel="00BB2A22" w:rsidRDefault="002E2339" w:rsidP="008272BB">
            <w:pPr>
              <w:tabs>
                <w:tab w:val="left" w:pos="470"/>
              </w:tabs>
              <w:spacing w:after="120" w:line="276" w:lineRule="auto"/>
              <w:jc w:val="center"/>
              <w:rPr>
                <w:del w:id="78" w:author="Řeháčková Monika" w:date="2021-01-22T10:19:00Z"/>
                <w:rFonts w:ascii="Arial" w:hAnsi="Arial" w:cs="Arial"/>
                <w:i/>
                <w:iCs/>
                <w:lang w:val="en-GB"/>
              </w:rPr>
            </w:pPr>
            <w:del w:id="79" w:author="Řeháčková Monika" w:date="2021-01-22T10:19:00Z">
              <w:r w:rsidRPr="00BB2A22" w:rsidDel="00BB2A22">
                <w:rPr>
                  <w:rFonts w:ascii="Arial" w:hAnsi="Arial" w:cs="Arial"/>
                  <w:lang w:val="en-GB"/>
                </w:rPr>
                <w:delText>06</w:delText>
              </w:r>
            </w:del>
          </w:p>
        </w:tc>
        <w:tc>
          <w:tcPr>
            <w:tcW w:w="3969" w:type="dxa"/>
            <w:vAlign w:val="center"/>
          </w:tcPr>
          <w:p w14:paraId="329DDB02" w14:textId="26C9CBB2" w:rsidR="002E2339" w:rsidRPr="00BB2A22" w:rsidDel="00BB2A22" w:rsidRDefault="002E2339" w:rsidP="008272BB">
            <w:pPr>
              <w:spacing w:after="120" w:line="276" w:lineRule="auto"/>
              <w:rPr>
                <w:del w:id="80" w:author="Řeháčková Monika" w:date="2021-01-22T10:19:00Z"/>
                <w:rFonts w:ascii="Arial" w:hAnsi="Arial" w:cs="Arial"/>
                <w:i/>
                <w:iCs/>
                <w:lang w:val="en-GB"/>
              </w:rPr>
            </w:pPr>
            <w:del w:id="81" w:author="Řeháčková Monika" w:date="2021-01-22T10:19:00Z">
              <w:r w:rsidRPr="00BB2A22" w:rsidDel="00BB2A22">
                <w:rPr>
                  <w:rFonts w:ascii="Arial" w:hAnsi="Arial" w:cs="Arial"/>
                  <w:lang w:val="en-GB"/>
                </w:rPr>
                <w:delText>Risk assessment and risk management documents have to be implemented and updated</w:delText>
              </w:r>
            </w:del>
          </w:p>
        </w:tc>
        <w:tc>
          <w:tcPr>
            <w:tcW w:w="4536" w:type="dxa"/>
            <w:vAlign w:val="center"/>
          </w:tcPr>
          <w:p w14:paraId="6CE7A0E2" w14:textId="581FAB64" w:rsidR="002E2339" w:rsidRPr="00BB2A22" w:rsidDel="00BB2A22" w:rsidRDefault="002E2339" w:rsidP="008272BB">
            <w:pPr>
              <w:rPr>
                <w:del w:id="82" w:author="Řeháčková Monika" w:date="2021-01-22T10:19:00Z"/>
                <w:rFonts w:ascii="Arial" w:hAnsi="Arial" w:cs="Arial"/>
                <w:lang w:val="en-GB"/>
              </w:rPr>
            </w:pPr>
            <w:del w:id="83"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A risk analysis is prepared and regularly updated (at least once a year).</w:delText>
              </w:r>
            </w:del>
          </w:p>
          <w:p w14:paraId="0D13F10C" w14:textId="3FD0849C" w:rsidR="002E2339" w:rsidRPr="00BB2A22" w:rsidDel="00BB2A22" w:rsidRDefault="002E2339" w:rsidP="008272BB">
            <w:pPr>
              <w:spacing w:before="120"/>
              <w:rPr>
                <w:del w:id="84" w:author="Řeháčková Monika" w:date="2021-01-22T10:19:00Z"/>
                <w:rFonts w:ascii="Arial" w:hAnsi="Arial" w:cs="Arial"/>
                <w:lang w:val="en-GB"/>
              </w:rPr>
            </w:pPr>
            <w:del w:id="85" w:author="Řeháčková Monika" w:date="2021-01-22T10:19:00Z">
              <w:r w:rsidRPr="00BB2A22" w:rsidDel="00BB2A22">
                <w:rPr>
                  <w:rFonts w:ascii="Arial" w:hAnsi="Arial" w:cs="Arial"/>
                  <w:lang w:val="en-GB"/>
                </w:rPr>
                <w:delText>The document must meet:</w:delText>
              </w:r>
            </w:del>
          </w:p>
          <w:p w14:paraId="5112FF0C" w14:textId="5E2B5F1E" w:rsidR="002E2339" w:rsidRPr="00BB2A22" w:rsidDel="00BB2A22" w:rsidRDefault="002E2339" w:rsidP="008272BB">
            <w:pPr>
              <w:pStyle w:val="Odstavecseseznamem"/>
              <w:numPr>
                <w:ilvl w:val="0"/>
                <w:numId w:val="42"/>
              </w:numPr>
              <w:autoSpaceDE/>
              <w:autoSpaceDN/>
              <w:adjustRightInd/>
              <w:jc w:val="both"/>
              <w:rPr>
                <w:del w:id="86" w:author="Řeháčková Monika" w:date="2021-01-22T10:19:00Z"/>
                <w:rStyle w:val="tlid-translation"/>
                <w:rFonts w:ascii="Arial" w:hAnsi="Arial" w:cs="Arial"/>
                <w:lang w:val="en-GB"/>
              </w:rPr>
            </w:pPr>
            <w:del w:id="87" w:author="Řeháčková Monika" w:date="2021-01-22T10:19:00Z">
              <w:r w:rsidRPr="00BB2A22" w:rsidDel="00BB2A22">
                <w:rPr>
                  <w:rStyle w:val="tlid-translation"/>
                  <w:rFonts w:ascii="Arial" w:hAnsi="Arial" w:cs="Arial"/>
                  <w:lang w:val="en-GB"/>
                </w:rPr>
                <w:delText>Requirements according to ISO 27001, or</w:delText>
              </w:r>
            </w:del>
          </w:p>
          <w:p w14:paraId="60CF5735" w14:textId="431ECF49" w:rsidR="002E2339" w:rsidRPr="00BB2A22" w:rsidDel="00BB2A22" w:rsidRDefault="002E2339" w:rsidP="008272BB">
            <w:pPr>
              <w:pStyle w:val="Odstavecseseznamem"/>
              <w:numPr>
                <w:ilvl w:val="0"/>
                <w:numId w:val="42"/>
              </w:numPr>
              <w:autoSpaceDE/>
              <w:autoSpaceDN/>
              <w:adjustRightInd/>
              <w:jc w:val="both"/>
              <w:rPr>
                <w:del w:id="88" w:author="Řeháčková Monika" w:date="2021-01-22T10:19:00Z"/>
                <w:rStyle w:val="tlid-translation"/>
                <w:rFonts w:ascii="Arial" w:hAnsi="Arial" w:cs="Arial"/>
                <w:lang w:val="en-GB"/>
              </w:rPr>
            </w:pPr>
            <w:del w:id="89" w:author="Řeháčková Monika" w:date="2021-01-22T10:19:00Z">
              <w:r w:rsidRPr="00BB2A22" w:rsidDel="00BB2A22">
                <w:rPr>
                  <w:rStyle w:val="tlid-translation"/>
                  <w:rFonts w:ascii="Arial" w:hAnsi="Arial" w:cs="Arial"/>
                  <w:lang w:val="en-GB"/>
                </w:rPr>
                <w:delText>must contain at least the following parts:</w:delText>
              </w:r>
            </w:del>
          </w:p>
          <w:p w14:paraId="0D518305" w14:textId="601A28EF" w:rsidR="002E2339" w:rsidRPr="00BB2A22" w:rsidDel="00BB2A22" w:rsidRDefault="002E2339" w:rsidP="008272BB">
            <w:pPr>
              <w:pStyle w:val="Odstavecseseznamem"/>
              <w:numPr>
                <w:ilvl w:val="0"/>
                <w:numId w:val="40"/>
              </w:numPr>
              <w:autoSpaceDE/>
              <w:autoSpaceDN/>
              <w:adjustRightInd/>
              <w:jc w:val="both"/>
              <w:rPr>
                <w:del w:id="90" w:author="Řeháčková Monika" w:date="2021-01-22T10:19:00Z"/>
                <w:rStyle w:val="tlid-translation"/>
                <w:rFonts w:ascii="Arial" w:hAnsi="Arial" w:cs="Arial"/>
                <w:lang w:val="en-GB"/>
              </w:rPr>
            </w:pPr>
            <w:del w:id="91" w:author="Řeháčková Monika" w:date="2021-01-22T10:19:00Z">
              <w:r w:rsidRPr="00BB2A22" w:rsidDel="00BB2A22">
                <w:rPr>
                  <w:rStyle w:val="tlid-translation"/>
                  <w:rFonts w:ascii="Arial" w:hAnsi="Arial" w:cs="Arial"/>
                  <w:lang w:val="en-GB"/>
                </w:rPr>
                <w:delText>risk identification</w:delText>
              </w:r>
            </w:del>
          </w:p>
          <w:p w14:paraId="0B1C0679" w14:textId="5399D8FA" w:rsidR="002E2339" w:rsidRPr="00BB2A22" w:rsidDel="00BB2A22" w:rsidRDefault="002E2339" w:rsidP="008272BB">
            <w:pPr>
              <w:pStyle w:val="Odstavecseseznamem"/>
              <w:numPr>
                <w:ilvl w:val="0"/>
                <w:numId w:val="40"/>
              </w:numPr>
              <w:autoSpaceDE/>
              <w:autoSpaceDN/>
              <w:adjustRightInd/>
              <w:jc w:val="both"/>
              <w:rPr>
                <w:del w:id="92" w:author="Řeháčková Monika" w:date="2021-01-22T10:19:00Z"/>
                <w:rStyle w:val="tlid-translation"/>
                <w:rFonts w:ascii="Arial" w:hAnsi="Arial" w:cs="Arial"/>
                <w:lang w:val="en-GB"/>
              </w:rPr>
            </w:pPr>
            <w:del w:id="93" w:author="Řeháčková Monika" w:date="2021-01-22T10:19:00Z">
              <w:r w:rsidRPr="00BB2A22" w:rsidDel="00BB2A22">
                <w:rPr>
                  <w:rStyle w:val="tlid-translation"/>
                  <w:rFonts w:ascii="Arial" w:hAnsi="Arial" w:cs="Arial"/>
                  <w:lang w:val="en-GB"/>
                </w:rPr>
                <w:delText>risk analysis</w:delText>
              </w:r>
            </w:del>
          </w:p>
          <w:p w14:paraId="4D311783" w14:textId="569AF587" w:rsidR="002E2339" w:rsidRPr="00BB2A22" w:rsidDel="00BB2A22" w:rsidRDefault="002E2339" w:rsidP="008272BB">
            <w:pPr>
              <w:pStyle w:val="Odstavecseseznamem"/>
              <w:numPr>
                <w:ilvl w:val="0"/>
                <w:numId w:val="40"/>
              </w:numPr>
              <w:autoSpaceDE/>
              <w:autoSpaceDN/>
              <w:adjustRightInd/>
              <w:jc w:val="both"/>
              <w:rPr>
                <w:del w:id="94" w:author="Řeháčková Monika" w:date="2021-01-22T10:19:00Z"/>
                <w:rStyle w:val="tlid-translation"/>
                <w:rFonts w:ascii="Arial" w:hAnsi="Arial" w:cs="Arial"/>
                <w:lang w:val="en-GB"/>
              </w:rPr>
            </w:pPr>
            <w:del w:id="95" w:author="Řeháčková Monika" w:date="2021-01-22T10:19:00Z">
              <w:r w:rsidRPr="00BB2A22" w:rsidDel="00BB2A22">
                <w:rPr>
                  <w:rStyle w:val="tlid-translation"/>
                  <w:rFonts w:ascii="Arial" w:hAnsi="Arial" w:cs="Arial"/>
                  <w:lang w:val="en-GB"/>
                </w:rPr>
                <w:delText>risk evaluation</w:delText>
              </w:r>
            </w:del>
          </w:p>
          <w:p w14:paraId="6F5FE856" w14:textId="133A33CF" w:rsidR="002E2339" w:rsidRPr="00BB2A22" w:rsidDel="00BB2A22" w:rsidRDefault="002E2339" w:rsidP="008272BB">
            <w:pPr>
              <w:pStyle w:val="Odstavecseseznamem"/>
              <w:numPr>
                <w:ilvl w:val="0"/>
                <w:numId w:val="40"/>
              </w:numPr>
              <w:autoSpaceDE/>
              <w:autoSpaceDN/>
              <w:adjustRightInd/>
              <w:jc w:val="both"/>
              <w:rPr>
                <w:del w:id="96" w:author="Řeháčková Monika" w:date="2021-01-22T10:19:00Z"/>
                <w:rStyle w:val="tlid-translation"/>
                <w:rFonts w:ascii="Arial" w:hAnsi="Arial" w:cs="Arial"/>
                <w:lang w:val="en-GB"/>
              </w:rPr>
            </w:pPr>
            <w:del w:id="97" w:author="Řeháčková Monika" w:date="2021-01-22T10:19:00Z">
              <w:r w:rsidRPr="00BB2A22" w:rsidDel="00BB2A22">
                <w:rPr>
                  <w:rStyle w:val="tlid-translation"/>
                  <w:rFonts w:ascii="Arial" w:hAnsi="Arial" w:cs="Arial"/>
                  <w:lang w:val="en-GB"/>
                </w:rPr>
                <w:delText>risk mitigation</w:delText>
              </w:r>
            </w:del>
          </w:p>
          <w:p w14:paraId="4D610CB9" w14:textId="14446670" w:rsidR="002E2339" w:rsidRPr="00BB2A22" w:rsidDel="00BB2A22" w:rsidRDefault="002E2339" w:rsidP="008272BB">
            <w:pPr>
              <w:pStyle w:val="Odstavecseseznamem"/>
              <w:numPr>
                <w:ilvl w:val="0"/>
                <w:numId w:val="40"/>
              </w:numPr>
              <w:autoSpaceDE/>
              <w:autoSpaceDN/>
              <w:adjustRightInd/>
              <w:jc w:val="both"/>
              <w:rPr>
                <w:del w:id="98" w:author="Řeháčková Monika" w:date="2021-01-22T10:19:00Z"/>
                <w:rStyle w:val="tlid-translation"/>
                <w:rFonts w:ascii="Arial" w:hAnsi="Arial" w:cs="Arial"/>
                <w:lang w:val="en-GB"/>
              </w:rPr>
            </w:pPr>
            <w:del w:id="99" w:author="Řeháčková Monika" w:date="2021-01-22T10:19:00Z">
              <w:r w:rsidRPr="00BB2A22" w:rsidDel="00BB2A22">
                <w:rPr>
                  <w:rStyle w:val="tlid-translation"/>
                  <w:rFonts w:ascii="Arial" w:hAnsi="Arial" w:cs="Arial"/>
                  <w:lang w:val="en-GB"/>
                </w:rPr>
                <w:delText>risk management (resp. its mitigation)</w:delText>
              </w:r>
            </w:del>
          </w:p>
          <w:p w14:paraId="1F31FB30" w14:textId="589ABA46" w:rsidR="002E2339" w:rsidRPr="00BB2A22" w:rsidDel="00BB2A22" w:rsidRDefault="002E2339" w:rsidP="008272BB">
            <w:pPr>
              <w:pStyle w:val="Odstavecseseznamem"/>
              <w:numPr>
                <w:ilvl w:val="0"/>
                <w:numId w:val="40"/>
              </w:numPr>
              <w:autoSpaceDE/>
              <w:autoSpaceDN/>
              <w:adjustRightInd/>
              <w:jc w:val="both"/>
              <w:rPr>
                <w:del w:id="100" w:author="Řeháčková Monika" w:date="2021-01-22T10:19:00Z"/>
                <w:rFonts w:ascii="Arial" w:hAnsi="Arial" w:cs="Arial"/>
                <w:lang w:val="en-GB"/>
              </w:rPr>
            </w:pPr>
            <w:del w:id="101" w:author="Řeháčková Monika" w:date="2021-01-22T10:19:00Z">
              <w:r w:rsidRPr="00BB2A22" w:rsidDel="00BB2A22">
                <w:rPr>
                  <w:rStyle w:val="tlid-translation"/>
                  <w:rFonts w:ascii="Arial" w:hAnsi="Arial" w:cs="Arial"/>
                  <w:lang w:val="en-GB"/>
                </w:rPr>
                <w:delText>risk monitoring and review</w:delText>
              </w:r>
            </w:del>
          </w:p>
        </w:tc>
      </w:tr>
      <w:tr w:rsidR="002E2339" w:rsidRPr="00BB2A22" w:rsidDel="00BB2A22" w14:paraId="2736F2F9" w14:textId="111AA313" w:rsidTr="008272BB">
        <w:trPr>
          <w:trHeight w:val="397"/>
          <w:del w:id="102" w:author="Řeháčková Monika" w:date="2021-01-22T10:19:00Z"/>
        </w:trPr>
        <w:tc>
          <w:tcPr>
            <w:tcW w:w="567" w:type="dxa"/>
            <w:vAlign w:val="center"/>
          </w:tcPr>
          <w:p w14:paraId="10081B96" w14:textId="6B744A45" w:rsidR="002E2339" w:rsidRPr="00BB2A22" w:rsidDel="00BB2A22" w:rsidRDefault="002E2339" w:rsidP="008272BB">
            <w:pPr>
              <w:tabs>
                <w:tab w:val="left" w:pos="470"/>
              </w:tabs>
              <w:spacing w:after="120" w:line="276" w:lineRule="auto"/>
              <w:jc w:val="center"/>
              <w:rPr>
                <w:del w:id="103" w:author="Řeháčková Monika" w:date="2021-01-22T10:19:00Z"/>
                <w:rFonts w:ascii="Arial" w:hAnsi="Arial" w:cs="Arial"/>
                <w:i/>
                <w:iCs/>
                <w:lang w:val="en-GB"/>
              </w:rPr>
            </w:pPr>
            <w:del w:id="104" w:author="Řeháčková Monika" w:date="2021-01-22T10:19:00Z">
              <w:r w:rsidRPr="00BB2A22" w:rsidDel="00BB2A22">
                <w:rPr>
                  <w:rFonts w:ascii="Arial" w:hAnsi="Arial" w:cs="Arial"/>
                  <w:lang w:val="en-GB"/>
                </w:rPr>
                <w:delText>07</w:delText>
              </w:r>
            </w:del>
          </w:p>
        </w:tc>
        <w:tc>
          <w:tcPr>
            <w:tcW w:w="3969" w:type="dxa"/>
            <w:vAlign w:val="center"/>
          </w:tcPr>
          <w:p w14:paraId="221707AF" w14:textId="546C8BDA" w:rsidR="002E2339" w:rsidRPr="00BB2A22" w:rsidDel="00BB2A22" w:rsidRDefault="002E2339" w:rsidP="008272BB">
            <w:pPr>
              <w:rPr>
                <w:del w:id="105" w:author="Řeháčková Monika" w:date="2021-01-22T10:19:00Z"/>
                <w:rFonts w:ascii="Arial" w:hAnsi="Arial" w:cs="Arial"/>
                <w:lang w:val="en-GB"/>
              </w:rPr>
            </w:pPr>
            <w:del w:id="106" w:author="Řeháčková Monika" w:date="2021-01-22T10:19:00Z">
              <w:r w:rsidRPr="00BB2A22" w:rsidDel="00BB2A22">
                <w:rPr>
                  <w:rFonts w:ascii="Arial" w:hAnsi="Arial" w:cs="Arial"/>
                  <w:lang w:val="en-GB"/>
                </w:rPr>
                <w:delText>Continuous supply of products and services has to be ensured</w:delText>
              </w:r>
            </w:del>
          </w:p>
          <w:p w14:paraId="688E9545" w14:textId="633E13D8" w:rsidR="002E2339" w:rsidRPr="00BB2A22" w:rsidDel="00BB2A22" w:rsidRDefault="002E2339" w:rsidP="008272BB">
            <w:pPr>
              <w:spacing w:after="120" w:line="276" w:lineRule="auto"/>
              <w:rPr>
                <w:del w:id="107" w:author="Řeháčková Monika" w:date="2021-01-22T10:19:00Z"/>
                <w:rFonts w:ascii="Arial" w:hAnsi="Arial" w:cs="Arial"/>
                <w:i/>
                <w:iCs/>
                <w:lang w:val="en-GB"/>
              </w:rPr>
            </w:pPr>
          </w:p>
        </w:tc>
        <w:tc>
          <w:tcPr>
            <w:tcW w:w="4536" w:type="dxa"/>
            <w:vAlign w:val="center"/>
          </w:tcPr>
          <w:p w14:paraId="410169F5" w14:textId="6DC6BBE7" w:rsidR="002E2339" w:rsidRPr="00BB2A22" w:rsidDel="00BB2A22" w:rsidRDefault="002E2339" w:rsidP="008272BB">
            <w:pPr>
              <w:rPr>
                <w:del w:id="108" w:author="Řeháčková Monika" w:date="2021-01-22T10:19:00Z"/>
                <w:rFonts w:ascii="Arial" w:hAnsi="Arial" w:cs="Arial"/>
                <w:lang w:val="en-GB"/>
              </w:rPr>
            </w:pPr>
            <w:del w:id="109"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There is a functional and up-to-date Business Continuity Plan to ensure maximum protection in order to ensure the operation of the company and its operation in situations where the company is threatened or facing a disaster.</w:delText>
              </w:r>
            </w:del>
          </w:p>
          <w:p w14:paraId="6E4AB970" w14:textId="74B3AFDD" w:rsidR="002E2339" w:rsidRPr="00BB2A22" w:rsidDel="00BB2A22" w:rsidRDefault="002E2339" w:rsidP="008272BB">
            <w:pPr>
              <w:spacing w:before="120"/>
              <w:rPr>
                <w:del w:id="110" w:author="Řeháčková Monika" w:date="2021-01-22T10:19:00Z"/>
                <w:rFonts w:ascii="Arial" w:hAnsi="Arial" w:cs="Arial"/>
                <w:lang w:val="en-GB"/>
              </w:rPr>
            </w:pPr>
            <w:del w:id="111" w:author="Řeháčková Monika" w:date="2021-01-22T10:19:00Z">
              <w:r w:rsidRPr="00BB2A22" w:rsidDel="00BB2A22">
                <w:rPr>
                  <w:rFonts w:ascii="Arial" w:hAnsi="Arial" w:cs="Arial"/>
                  <w:lang w:val="en-GB"/>
                </w:rPr>
                <w:delText>The document must meet:</w:delText>
              </w:r>
            </w:del>
          </w:p>
          <w:p w14:paraId="43B8EAEF" w14:textId="29ADC76C" w:rsidR="002E2339" w:rsidRPr="00BB2A22" w:rsidDel="00BB2A22" w:rsidRDefault="002E2339" w:rsidP="008272BB">
            <w:pPr>
              <w:pStyle w:val="Odstavecseseznamem"/>
              <w:numPr>
                <w:ilvl w:val="0"/>
                <w:numId w:val="43"/>
              </w:numPr>
              <w:autoSpaceDE/>
              <w:autoSpaceDN/>
              <w:adjustRightInd/>
              <w:jc w:val="both"/>
              <w:rPr>
                <w:del w:id="112" w:author="Řeháčková Monika" w:date="2021-01-22T10:19:00Z"/>
                <w:rStyle w:val="tlid-translation"/>
                <w:rFonts w:ascii="Arial" w:hAnsi="Arial" w:cs="Arial"/>
                <w:lang w:val="en-GB"/>
              </w:rPr>
            </w:pPr>
            <w:del w:id="113" w:author="Řeháčková Monika" w:date="2021-01-22T10:19:00Z">
              <w:r w:rsidRPr="00BB2A22" w:rsidDel="00BB2A22">
                <w:rPr>
                  <w:rStyle w:val="tlid-translation"/>
                  <w:rFonts w:ascii="Arial" w:hAnsi="Arial" w:cs="Arial"/>
                  <w:lang w:val="en-GB"/>
                </w:rPr>
                <w:delText>the requirements of the standard according to ISO 22301, or</w:delText>
              </w:r>
            </w:del>
          </w:p>
          <w:p w14:paraId="2819A65F" w14:textId="40F81DF7" w:rsidR="002E2339" w:rsidRPr="00BB2A22" w:rsidDel="00BB2A22" w:rsidRDefault="002E2339" w:rsidP="008272BB">
            <w:pPr>
              <w:pStyle w:val="Odstavecseseznamem"/>
              <w:numPr>
                <w:ilvl w:val="0"/>
                <w:numId w:val="43"/>
              </w:numPr>
              <w:autoSpaceDE/>
              <w:autoSpaceDN/>
              <w:adjustRightInd/>
              <w:jc w:val="both"/>
              <w:rPr>
                <w:del w:id="114" w:author="Řeháčková Monika" w:date="2021-01-22T10:19:00Z"/>
                <w:rStyle w:val="tlid-translation"/>
                <w:rFonts w:ascii="Arial" w:hAnsi="Arial" w:cs="Arial"/>
                <w:lang w:val="en-GB"/>
              </w:rPr>
            </w:pPr>
            <w:del w:id="115" w:author="Řeháčková Monika" w:date="2021-01-22T10:19:00Z">
              <w:r w:rsidRPr="00BB2A22" w:rsidDel="00BB2A22">
                <w:rPr>
                  <w:rStyle w:val="tlid-translation"/>
                  <w:rFonts w:ascii="Arial" w:hAnsi="Arial" w:cs="Arial"/>
                  <w:lang w:val="en-GB"/>
                </w:rPr>
                <w:delText>must contain at least the following parts:</w:delText>
              </w:r>
            </w:del>
          </w:p>
          <w:p w14:paraId="7B10524A" w14:textId="34F56FD8" w:rsidR="002E2339" w:rsidRPr="00BB2A22" w:rsidDel="00BB2A22" w:rsidRDefault="002E2339" w:rsidP="008272BB">
            <w:pPr>
              <w:pStyle w:val="Odstavecseseznamem"/>
              <w:numPr>
                <w:ilvl w:val="0"/>
                <w:numId w:val="40"/>
              </w:numPr>
              <w:autoSpaceDE/>
              <w:autoSpaceDN/>
              <w:adjustRightInd/>
              <w:jc w:val="both"/>
              <w:rPr>
                <w:del w:id="116" w:author="Řeháčková Monika" w:date="2021-01-22T10:19:00Z"/>
                <w:rStyle w:val="tlid-translation"/>
                <w:rFonts w:ascii="Arial" w:hAnsi="Arial" w:cs="Arial"/>
                <w:lang w:val="en-GB"/>
              </w:rPr>
            </w:pPr>
            <w:del w:id="117" w:author="Řeháčková Monika" w:date="2021-01-22T10:19:00Z">
              <w:r w:rsidRPr="00BB2A22" w:rsidDel="00BB2A22">
                <w:rPr>
                  <w:rStyle w:val="tlid-translation"/>
                  <w:rFonts w:ascii="Arial" w:hAnsi="Arial" w:cs="Arial"/>
                  <w:lang w:val="en-GB"/>
                </w:rPr>
                <w:delText>Risk and threat analysis</w:delText>
              </w:r>
            </w:del>
          </w:p>
          <w:p w14:paraId="3C31E189" w14:textId="46F0A4BA" w:rsidR="002E2339" w:rsidRPr="00BB2A22" w:rsidDel="00BB2A22" w:rsidRDefault="002E2339" w:rsidP="008272BB">
            <w:pPr>
              <w:pStyle w:val="Odstavecseseznamem"/>
              <w:numPr>
                <w:ilvl w:val="0"/>
                <w:numId w:val="40"/>
              </w:numPr>
              <w:autoSpaceDE/>
              <w:autoSpaceDN/>
              <w:adjustRightInd/>
              <w:jc w:val="both"/>
              <w:rPr>
                <w:del w:id="118" w:author="Řeháčková Monika" w:date="2021-01-22T10:19:00Z"/>
                <w:rStyle w:val="tlid-translation"/>
                <w:rFonts w:ascii="Arial" w:hAnsi="Arial" w:cs="Arial"/>
                <w:lang w:val="en-GB"/>
              </w:rPr>
            </w:pPr>
            <w:del w:id="119" w:author="Řeháčková Monika" w:date="2021-01-22T10:19:00Z">
              <w:r w:rsidRPr="00BB2A22" w:rsidDel="00BB2A22">
                <w:rPr>
                  <w:rStyle w:val="tlid-translation"/>
                  <w:rFonts w:ascii="Arial" w:hAnsi="Arial" w:cs="Arial"/>
                  <w:lang w:val="en-GB"/>
                </w:rPr>
                <w:delText>Business impact analysis</w:delText>
              </w:r>
            </w:del>
          </w:p>
          <w:p w14:paraId="60A619F6" w14:textId="7163DA6E" w:rsidR="002E2339" w:rsidRPr="00BB2A22" w:rsidDel="00BB2A22" w:rsidRDefault="002E2339" w:rsidP="008272BB">
            <w:pPr>
              <w:pStyle w:val="Odstavecseseznamem"/>
              <w:numPr>
                <w:ilvl w:val="0"/>
                <w:numId w:val="40"/>
              </w:numPr>
              <w:autoSpaceDE/>
              <w:autoSpaceDN/>
              <w:adjustRightInd/>
              <w:jc w:val="both"/>
              <w:rPr>
                <w:del w:id="120" w:author="Řeháčková Monika" w:date="2021-01-22T10:19:00Z"/>
                <w:rStyle w:val="tlid-translation"/>
                <w:rFonts w:ascii="Arial" w:hAnsi="Arial" w:cs="Arial"/>
                <w:lang w:val="en-GB"/>
              </w:rPr>
            </w:pPr>
            <w:del w:id="121" w:author="Řeháčková Monika" w:date="2021-01-22T10:19:00Z">
              <w:r w:rsidRPr="00BB2A22" w:rsidDel="00BB2A22">
                <w:rPr>
                  <w:rStyle w:val="tlid-translation"/>
                  <w:rFonts w:ascii="Arial" w:hAnsi="Arial" w:cs="Arial"/>
                  <w:lang w:val="en-GB"/>
                </w:rPr>
                <w:delText>Crisis measures and organizational guidelines to keep the organization in crisis</w:delText>
              </w:r>
            </w:del>
          </w:p>
          <w:p w14:paraId="5F3EE05C" w14:textId="38056FF9" w:rsidR="002E2339" w:rsidRPr="00BB2A22" w:rsidDel="00BB2A22" w:rsidRDefault="002E2339" w:rsidP="008272BB">
            <w:pPr>
              <w:pStyle w:val="Odstavecseseznamem"/>
              <w:numPr>
                <w:ilvl w:val="0"/>
                <w:numId w:val="40"/>
              </w:numPr>
              <w:autoSpaceDE/>
              <w:autoSpaceDN/>
              <w:adjustRightInd/>
              <w:jc w:val="both"/>
              <w:rPr>
                <w:del w:id="122" w:author="Řeháčková Monika" w:date="2021-01-22T10:19:00Z"/>
                <w:rStyle w:val="tlid-translation"/>
                <w:rFonts w:ascii="Arial" w:hAnsi="Arial" w:cs="Arial"/>
                <w:lang w:val="en-GB"/>
              </w:rPr>
            </w:pPr>
            <w:del w:id="123" w:author="Řeháčková Monika" w:date="2021-01-22T10:19:00Z">
              <w:r w:rsidRPr="00BB2A22" w:rsidDel="00BB2A22">
                <w:rPr>
                  <w:rStyle w:val="tlid-translation"/>
                  <w:rFonts w:ascii="Arial" w:hAnsi="Arial" w:cs="Arial"/>
                  <w:lang w:val="en-GB"/>
                </w:rPr>
                <w:delText>Plans and measures to maintain continuity</w:delText>
              </w:r>
            </w:del>
          </w:p>
          <w:p w14:paraId="0A321C24" w14:textId="401AAEE4" w:rsidR="002E2339" w:rsidRPr="00BB2A22" w:rsidDel="00BB2A22" w:rsidRDefault="002E2339" w:rsidP="008272BB">
            <w:pPr>
              <w:pStyle w:val="Odstavecseseznamem"/>
              <w:numPr>
                <w:ilvl w:val="0"/>
                <w:numId w:val="40"/>
              </w:numPr>
              <w:autoSpaceDE/>
              <w:autoSpaceDN/>
              <w:adjustRightInd/>
              <w:jc w:val="both"/>
              <w:rPr>
                <w:del w:id="124" w:author="Řeháčková Monika" w:date="2021-01-22T10:19:00Z"/>
                <w:rStyle w:val="tlid-translation"/>
                <w:rFonts w:ascii="Arial" w:hAnsi="Arial" w:cs="Arial"/>
                <w:lang w:val="en-GB"/>
              </w:rPr>
            </w:pPr>
            <w:del w:id="125" w:author="Řeháčková Monika" w:date="2021-01-22T10:19:00Z">
              <w:r w:rsidRPr="00BB2A22" w:rsidDel="00BB2A22">
                <w:rPr>
                  <w:rStyle w:val="tlid-translation"/>
                  <w:rFonts w:ascii="Arial" w:hAnsi="Arial" w:cs="Arial"/>
                  <w:lang w:val="en-GB"/>
                </w:rPr>
                <w:delText>Scenarios, plans and measures for recovery of operation</w:delText>
              </w:r>
            </w:del>
          </w:p>
          <w:p w14:paraId="3F6E4813" w14:textId="50695637" w:rsidR="002E2339" w:rsidRPr="00BB2A22" w:rsidDel="00BB2A22" w:rsidRDefault="002E2339" w:rsidP="008272BB">
            <w:pPr>
              <w:pStyle w:val="Odstavecseseznamem"/>
              <w:numPr>
                <w:ilvl w:val="0"/>
                <w:numId w:val="40"/>
              </w:numPr>
              <w:autoSpaceDE/>
              <w:autoSpaceDN/>
              <w:adjustRightInd/>
              <w:jc w:val="both"/>
              <w:rPr>
                <w:del w:id="126" w:author="Řeháčková Monika" w:date="2021-01-22T10:19:00Z"/>
                <w:rStyle w:val="tlid-translation"/>
                <w:rFonts w:ascii="Arial" w:hAnsi="Arial" w:cs="Arial"/>
                <w:lang w:val="en-GB"/>
              </w:rPr>
            </w:pPr>
            <w:del w:id="127" w:author="Řeháčková Monika" w:date="2021-01-22T10:19:00Z">
              <w:r w:rsidRPr="00BB2A22" w:rsidDel="00BB2A22">
                <w:rPr>
                  <w:rStyle w:val="tlid-translation"/>
                  <w:rFonts w:ascii="Arial" w:hAnsi="Arial" w:cs="Arial"/>
                  <w:lang w:val="en-GB"/>
                </w:rPr>
                <w:delText>Techniques for quality assurance, preventive measures such as maintenance, exercises, audits</w:delText>
              </w:r>
            </w:del>
          </w:p>
          <w:p w14:paraId="04CFE72F" w14:textId="1BEB5720" w:rsidR="002E2339" w:rsidRPr="00BB2A22" w:rsidDel="00BB2A22" w:rsidRDefault="002E2339" w:rsidP="008272BB">
            <w:pPr>
              <w:pStyle w:val="Odstavecseseznamem"/>
              <w:numPr>
                <w:ilvl w:val="0"/>
                <w:numId w:val="40"/>
              </w:numPr>
              <w:autoSpaceDE/>
              <w:autoSpaceDN/>
              <w:adjustRightInd/>
              <w:jc w:val="both"/>
              <w:rPr>
                <w:del w:id="128" w:author="Řeháčková Monika" w:date="2021-01-22T10:19:00Z"/>
                <w:rStyle w:val="tlid-translation"/>
                <w:rFonts w:ascii="Arial" w:hAnsi="Arial" w:cs="Arial"/>
                <w:lang w:val="en-GB"/>
              </w:rPr>
            </w:pPr>
            <w:del w:id="129" w:author="Řeháčková Monika" w:date="2021-01-22T10:19:00Z">
              <w:r w:rsidRPr="00BB2A22" w:rsidDel="00BB2A22">
                <w:rPr>
                  <w:rStyle w:val="tlid-translation"/>
                  <w:rFonts w:ascii="Arial" w:hAnsi="Arial" w:cs="Arial"/>
                  <w:lang w:val="en-GB"/>
                </w:rPr>
                <w:delText>Contact information for members of management (especially crisis)</w:delText>
              </w:r>
            </w:del>
          </w:p>
          <w:p w14:paraId="36E4A73A" w14:textId="1FB7ED0E" w:rsidR="002E2339" w:rsidRPr="00BB2A22" w:rsidDel="00BB2A22" w:rsidRDefault="002E2339" w:rsidP="008272BB">
            <w:pPr>
              <w:pStyle w:val="Odstavecseseznamem"/>
              <w:numPr>
                <w:ilvl w:val="0"/>
                <w:numId w:val="40"/>
              </w:numPr>
              <w:autoSpaceDE/>
              <w:autoSpaceDN/>
              <w:adjustRightInd/>
              <w:jc w:val="both"/>
              <w:rPr>
                <w:del w:id="130" w:author="Řeháčková Monika" w:date="2021-01-22T10:19:00Z"/>
                <w:rStyle w:val="tlid-translation"/>
                <w:rFonts w:ascii="Arial" w:hAnsi="Arial" w:cs="Arial"/>
                <w:lang w:val="en-GB"/>
              </w:rPr>
            </w:pPr>
            <w:del w:id="131" w:author="Řeháčková Monika" w:date="2021-01-22T10:19:00Z">
              <w:r w:rsidRPr="00BB2A22" w:rsidDel="00BB2A22">
                <w:rPr>
                  <w:rStyle w:val="tlid-translation"/>
                  <w:rFonts w:ascii="Arial" w:hAnsi="Arial" w:cs="Arial"/>
                  <w:lang w:val="en-GB"/>
                </w:rPr>
                <w:delText>Instructions for employees in the event of a crisis</w:delText>
              </w:r>
            </w:del>
          </w:p>
          <w:p w14:paraId="7CF03BE6" w14:textId="2A120A1C" w:rsidR="002E2339" w:rsidRPr="00BB2A22" w:rsidDel="00BB2A22" w:rsidRDefault="002E2339" w:rsidP="008272BB">
            <w:pPr>
              <w:pStyle w:val="Odstavecseseznamem"/>
              <w:numPr>
                <w:ilvl w:val="0"/>
                <w:numId w:val="40"/>
              </w:numPr>
              <w:autoSpaceDE/>
              <w:autoSpaceDN/>
              <w:adjustRightInd/>
              <w:jc w:val="both"/>
              <w:rPr>
                <w:del w:id="132" w:author="Řeháčková Monika" w:date="2021-01-22T10:19:00Z"/>
                <w:rFonts w:ascii="Arial" w:hAnsi="Arial" w:cs="Arial"/>
                <w:lang w:val="en-GB"/>
              </w:rPr>
            </w:pPr>
            <w:del w:id="133" w:author="Řeháčková Monika" w:date="2021-01-22T10:19:00Z">
              <w:r w:rsidRPr="00BB2A22" w:rsidDel="00BB2A22">
                <w:rPr>
                  <w:rStyle w:val="tlid-translation"/>
                  <w:rFonts w:ascii="Arial" w:hAnsi="Arial" w:cs="Arial"/>
                  <w:lang w:val="en-GB"/>
                </w:rPr>
                <w:delText>Allocation of people, tools and other resources</w:delText>
              </w:r>
            </w:del>
          </w:p>
        </w:tc>
      </w:tr>
      <w:tr w:rsidR="002E2339" w:rsidRPr="00BB2A22" w:rsidDel="00BB2A22" w14:paraId="6A4E446B" w14:textId="240A51BC" w:rsidTr="008272BB">
        <w:trPr>
          <w:trHeight w:val="397"/>
          <w:del w:id="134" w:author="Řeháčková Monika" w:date="2021-01-22T10:19:00Z"/>
        </w:trPr>
        <w:tc>
          <w:tcPr>
            <w:tcW w:w="567" w:type="dxa"/>
            <w:vAlign w:val="center"/>
          </w:tcPr>
          <w:p w14:paraId="0213FD39" w14:textId="75540031" w:rsidR="002E2339" w:rsidRPr="00BB2A22" w:rsidDel="00BB2A22" w:rsidRDefault="002E2339" w:rsidP="008272BB">
            <w:pPr>
              <w:tabs>
                <w:tab w:val="left" w:pos="470"/>
              </w:tabs>
              <w:spacing w:after="120" w:line="276" w:lineRule="auto"/>
              <w:jc w:val="center"/>
              <w:rPr>
                <w:del w:id="135" w:author="Řeháčková Monika" w:date="2021-01-22T10:19:00Z"/>
                <w:rFonts w:ascii="Arial" w:hAnsi="Arial" w:cs="Arial"/>
                <w:i/>
                <w:iCs/>
                <w:lang w:val="en-GB"/>
              </w:rPr>
            </w:pPr>
            <w:del w:id="136" w:author="Řeháčková Monika" w:date="2021-01-22T10:19:00Z">
              <w:r w:rsidRPr="00BB2A22" w:rsidDel="00BB2A22">
                <w:rPr>
                  <w:rFonts w:ascii="Arial" w:hAnsi="Arial" w:cs="Arial"/>
                  <w:lang w:val="en-GB"/>
                </w:rPr>
                <w:delText>08</w:delText>
              </w:r>
            </w:del>
          </w:p>
        </w:tc>
        <w:tc>
          <w:tcPr>
            <w:tcW w:w="3969" w:type="dxa"/>
            <w:vAlign w:val="center"/>
          </w:tcPr>
          <w:p w14:paraId="53E6211D" w14:textId="1544C06D" w:rsidR="002E2339" w:rsidRPr="00BB2A22" w:rsidDel="00BB2A22" w:rsidRDefault="002E2339" w:rsidP="008272BB">
            <w:pPr>
              <w:rPr>
                <w:del w:id="137" w:author="Řeháčková Monika" w:date="2021-01-22T10:19:00Z"/>
                <w:rFonts w:ascii="Arial" w:hAnsi="Arial" w:cs="Arial"/>
                <w:lang w:val="en-GB"/>
              </w:rPr>
            </w:pPr>
            <w:del w:id="138" w:author="Řeháčková Monika" w:date="2021-01-22T10:19:00Z">
              <w:r w:rsidRPr="00BB2A22" w:rsidDel="00BB2A22">
                <w:rPr>
                  <w:rFonts w:ascii="Arial" w:hAnsi="Arial" w:cs="Arial"/>
                  <w:lang w:val="en-GB"/>
                </w:rPr>
                <w:delText xml:space="preserve">The supplier’s buildings have to be secured via </w:delText>
              </w:r>
            </w:del>
          </w:p>
          <w:p w14:paraId="3E913239" w14:textId="7B16B3C4" w:rsidR="002E2339" w:rsidRPr="00BB2A22" w:rsidDel="00BB2A22" w:rsidRDefault="002E2339" w:rsidP="008272BB">
            <w:pPr>
              <w:rPr>
                <w:del w:id="139" w:author="Řeháčková Monika" w:date="2021-01-22T10:19:00Z"/>
                <w:rFonts w:ascii="Arial" w:hAnsi="Arial" w:cs="Arial"/>
                <w:lang w:val="en-GB"/>
              </w:rPr>
            </w:pPr>
            <w:del w:id="140" w:author="Řeháčková Monika" w:date="2021-01-22T10:19:00Z">
              <w:r w:rsidRPr="00BB2A22" w:rsidDel="00BB2A22">
                <w:rPr>
                  <w:rFonts w:ascii="Arial" w:hAnsi="Arial" w:cs="Arial"/>
                  <w:lang w:val="en-GB"/>
                </w:rPr>
                <w:delText xml:space="preserve">IDS (Intrusion Detection System), </w:delText>
              </w:r>
            </w:del>
          </w:p>
          <w:p w14:paraId="634099A2" w14:textId="36F65C91" w:rsidR="002E2339" w:rsidRPr="00BB2A22" w:rsidDel="00BB2A22" w:rsidRDefault="002E2339" w:rsidP="008272BB">
            <w:pPr>
              <w:rPr>
                <w:del w:id="141" w:author="Řeháčková Monika" w:date="2021-01-22T10:19:00Z"/>
                <w:rFonts w:ascii="Arial" w:hAnsi="Arial" w:cs="Arial"/>
                <w:lang w:val="en-GB"/>
              </w:rPr>
            </w:pPr>
            <w:del w:id="142" w:author="Řeháčková Monika" w:date="2021-01-22T10:19:00Z">
              <w:r w:rsidRPr="00BB2A22" w:rsidDel="00BB2A22">
                <w:rPr>
                  <w:rFonts w:ascii="Arial" w:hAnsi="Arial" w:cs="Arial"/>
                  <w:lang w:val="en-GB"/>
                </w:rPr>
                <w:delText xml:space="preserve">FS (Fire System), </w:delText>
              </w:r>
            </w:del>
          </w:p>
          <w:p w14:paraId="4052CF64" w14:textId="456A407B" w:rsidR="002E2339" w:rsidRPr="00BB2A22" w:rsidDel="00BB2A22" w:rsidRDefault="002E2339" w:rsidP="008272BB">
            <w:pPr>
              <w:rPr>
                <w:del w:id="143" w:author="Řeháčková Monika" w:date="2021-01-22T10:19:00Z"/>
                <w:rFonts w:ascii="Arial" w:hAnsi="Arial" w:cs="Arial"/>
                <w:lang w:val="en-GB"/>
              </w:rPr>
            </w:pPr>
            <w:del w:id="144" w:author="Řeháčková Monika" w:date="2021-01-22T10:19:00Z">
              <w:r w:rsidRPr="00BB2A22" w:rsidDel="00BB2A22">
                <w:rPr>
                  <w:rFonts w:ascii="Arial" w:hAnsi="Arial" w:cs="Arial"/>
                  <w:lang w:val="en-GB"/>
                </w:rPr>
                <w:delText xml:space="preserve">CCTV, </w:delText>
              </w:r>
            </w:del>
          </w:p>
          <w:p w14:paraId="43EB0C9D" w14:textId="4A05C36E" w:rsidR="002E2339" w:rsidRPr="00BB2A22" w:rsidDel="00BB2A22" w:rsidRDefault="002E2339" w:rsidP="008272BB">
            <w:pPr>
              <w:spacing w:after="120" w:line="276" w:lineRule="auto"/>
              <w:rPr>
                <w:del w:id="145" w:author="Řeháčková Monika" w:date="2021-01-22T10:19:00Z"/>
                <w:rFonts w:ascii="Arial" w:hAnsi="Arial" w:cs="Arial"/>
                <w:i/>
                <w:iCs/>
                <w:lang w:val="en-GB"/>
              </w:rPr>
            </w:pPr>
            <w:del w:id="146" w:author="Řeháčková Monika" w:date="2021-01-22T10:19:00Z">
              <w:r w:rsidRPr="00BB2A22" w:rsidDel="00BB2A22">
                <w:rPr>
                  <w:rFonts w:ascii="Arial" w:hAnsi="Arial" w:cs="Arial"/>
                  <w:lang w:val="en-GB"/>
                </w:rPr>
                <w:delText>ACS (Access Control System)</w:delText>
              </w:r>
            </w:del>
          </w:p>
        </w:tc>
        <w:tc>
          <w:tcPr>
            <w:tcW w:w="4536" w:type="dxa"/>
            <w:vAlign w:val="center"/>
          </w:tcPr>
          <w:p w14:paraId="2B4FC258" w14:textId="50C08CF3" w:rsidR="002E2339" w:rsidRPr="00BB2A22" w:rsidDel="00BB2A22" w:rsidRDefault="002E2339" w:rsidP="008272BB">
            <w:pPr>
              <w:rPr>
                <w:del w:id="147" w:author="Řeháčková Monika" w:date="2021-01-22T10:19:00Z"/>
                <w:rFonts w:ascii="Arial" w:hAnsi="Arial" w:cs="Arial"/>
                <w:lang w:val="en-GB"/>
              </w:rPr>
            </w:pPr>
            <w:del w:id="148"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supplier's facilities and production facilities must be equipped with defined security systems with a connection to a monitoring centre (internal or external).</w:delText>
              </w:r>
            </w:del>
          </w:p>
          <w:p w14:paraId="2DDF859C" w14:textId="36B99FEF" w:rsidR="002E2339" w:rsidRPr="00BB2A22" w:rsidDel="00BB2A22" w:rsidRDefault="002E2339" w:rsidP="008272BB">
            <w:pPr>
              <w:rPr>
                <w:del w:id="149" w:author="Řeháčková Monika" w:date="2021-01-22T10:19:00Z"/>
                <w:rFonts w:ascii="Arial" w:hAnsi="Arial" w:cs="Arial"/>
                <w:lang w:val="en-GB"/>
              </w:rPr>
            </w:pPr>
            <w:del w:id="150" w:author="Řeháčková Monika" w:date="2021-01-22T10:19:00Z">
              <w:r w:rsidRPr="00BB2A22" w:rsidDel="00BB2A22">
                <w:rPr>
                  <w:rFonts w:ascii="Arial" w:hAnsi="Arial" w:cs="Arial"/>
                  <w:lang w:val="en-GB"/>
                </w:rPr>
                <w:delText>The camera system must be recorded and must monitor the entire production area and perimeter without blind spots.</w:delText>
              </w:r>
            </w:del>
          </w:p>
          <w:p w14:paraId="73156AC4" w14:textId="56175C9D" w:rsidR="002E2339" w:rsidRPr="00BB2A22" w:rsidDel="00BB2A22" w:rsidRDefault="002E2339" w:rsidP="008272BB">
            <w:pPr>
              <w:rPr>
                <w:del w:id="151" w:author="Řeháčková Monika" w:date="2021-01-22T10:19:00Z"/>
                <w:rFonts w:ascii="Arial" w:hAnsi="Arial" w:cs="Arial"/>
                <w:lang w:val="en-GB"/>
              </w:rPr>
            </w:pPr>
            <w:del w:id="152" w:author="Řeháčková Monika" w:date="2021-01-22T10:19:00Z">
              <w:r w:rsidRPr="00BB2A22" w:rsidDel="00BB2A22">
                <w:rPr>
                  <w:rFonts w:ascii="Arial" w:hAnsi="Arial" w:cs="Arial"/>
                  <w:lang w:val="en-GB"/>
                </w:rPr>
                <w:lastRenderedPageBreak/>
                <w:delText>At least ACS must be installed at all entrances to the production premises.</w:delText>
              </w:r>
            </w:del>
          </w:p>
          <w:p w14:paraId="17ADCAC8" w14:textId="59589A00" w:rsidR="002E2339" w:rsidRPr="00BB2A22" w:rsidDel="00BB2A22" w:rsidRDefault="002E2339" w:rsidP="008272BB">
            <w:pPr>
              <w:rPr>
                <w:del w:id="153" w:author="Řeháčková Monika" w:date="2021-01-22T10:19:00Z"/>
                <w:rFonts w:ascii="Arial" w:hAnsi="Arial" w:cs="Arial"/>
                <w:lang w:val="en-GB"/>
              </w:rPr>
            </w:pPr>
            <w:del w:id="154" w:author="Řeháčková Monika" w:date="2021-01-22T10:19:00Z">
              <w:r w:rsidRPr="00BB2A22" w:rsidDel="00BB2A22">
                <w:rPr>
                  <w:rFonts w:ascii="Arial" w:hAnsi="Arial" w:cs="Arial"/>
                  <w:lang w:val="en-GB"/>
                </w:rPr>
                <w:delText>IDS must fully cover at least all production premises, production preparation and storage facilities.</w:delText>
              </w:r>
            </w:del>
          </w:p>
          <w:p w14:paraId="01490B97" w14:textId="5DB280F6" w:rsidR="002E2339" w:rsidRPr="00BB2A22" w:rsidDel="00BB2A22" w:rsidRDefault="002E2339" w:rsidP="008272BB">
            <w:pPr>
              <w:rPr>
                <w:del w:id="155" w:author="Řeháčková Monika" w:date="2021-01-22T10:19:00Z"/>
                <w:rFonts w:ascii="Arial" w:hAnsi="Arial" w:cs="Arial"/>
                <w:lang w:val="en-GB"/>
              </w:rPr>
            </w:pPr>
            <w:del w:id="156" w:author="Řeháčková Monika" w:date="2021-01-22T10:19:00Z">
              <w:r w:rsidRPr="00BB2A22" w:rsidDel="00BB2A22">
                <w:rPr>
                  <w:rFonts w:ascii="Arial" w:hAnsi="Arial" w:cs="Arial"/>
                  <w:lang w:val="en-GB"/>
                </w:rPr>
                <w:delText>FS is not obligatory if this fact is stated in the "Fire safety solution" or similar document.</w:delText>
              </w:r>
            </w:del>
          </w:p>
        </w:tc>
      </w:tr>
      <w:tr w:rsidR="002E2339" w:rsidRPr="00BB2A22" w:rsidDel="00BB2A22" w14:paraId="3BFB68EF" w14:textId="36B452C0" w:rsidTr="008272BB">
        <w:trPr>
          <w:trHeight w:val="397"/>
          <w:del w:id="157" w:author="Řeháčková Monika" w:date="2021-01-22T10:19:00Z"/>
        </w:trPr>
        <w:tc>
          <w:tcPr>
            <w:tcW w:w="567" w:type="dxa"/>
            <w:vAlign w:val="center"/>
          </w:tcPr>
          <w:p w14:paraId="57A3AF49" w14:textId="638573C8" w:rsidR="002E2339" w:rsidRPr="00BB2A22" w:rsidDel="00BB2A22" w:rsidRDefault="002E2339" w:rsidP="008272BB">
            <w:pPr>
              <w:tabs>
                <w:tab w:val="left" w:pos="470"/>
              </w:tabs>
              <w:spacing w:after="120" w:line="276" w:lineRule="auto"/>
              <w:jc w:val="center"/>
              <w:rPr>
                <w:del w:id="158" w:author="Řeháčková Monika" w:date="2021-01-22T10:19:00Z"/>
                <w:rFonts w:ascii="Arial" w:hAnsi="Arial" w:cs="Arial"/>
                <w:i/>
                <w:iCs/>
                <w:lang w:val="en-GB"/>
              </w:rPr>
            </w:pPr>
            <w:del w:id="159" w:author="Řeháčková Monika" w:date="2021-01-22T10:19:00Z">
              <w:r w:rsidRPr="00BB2A22" w:rsidDel="00BB2A22">
                <w:rPr>
                  <w:rFonts w:ascii="Arial" w:hAnsi="Arial" w:cs="Arial"/>
                  <w:lang w:val="en-GB"/>
                </w:rPr>
                <w:lastRenderedPageBreak/>
                <w:delText>09</w:delText>
              </w:r>
            </w:del>
          </w:p>
        </w:tc>
        <w:tc>
          <w:tcPr>
            <w:tcW w:w="3969" w:type="dxa"/>
            <w:vAlign w:val="center"/>
          </w:tcPr>
          <w:p w14:paraId="3D8876D6" w14:textId="4C6B8497" w:rsidR="002E2339" w:rsidRPr="00BB2A22" w:rsidDel="00BB2A22" w:rsidRDefault="002E2339" w:rsidP="008272BB">
            <w:pPr>
              <w:spacing w:after="120" w:line="276" w:lineRule="auto"/>
              <w:rPr>
                <w:del w:id="160" w:author="Řeháčková Monika" w:date="2021-01-22T10:19:00Z"/>
                <w:rFonts w:ascii="Arial" w:hAnsi="Arial" w:cs="Arial"/>
                <w:i/>
                <w:iCs/>
                <w:lang w:val="en-GB"/>
              </w:rPr>
            </w:pPr>
            <w:del w:id="161" w:author="Řeháčková Monika" w:date="2021-01-22T10:19:00Z">
              <w:r w:rsidRPr="00BB2A22" w:rsidDel="00BB2A22">
                <w:rPr>
                  <w:rFonts w:ascii="Arial" w:hAnsi="Arial" w:cs="Arial"/>
                  <w:lang w:val="en-GB"/>
                </w:rPr>
                <w:delText>A space for loading and unloading of goods and materials has to be designated</w:delText>
              </w:r>
            </w:del>
          </w:p>
        </w:tc>
        <w:tc>
          <w:tcPr>
            <w:tcW w:w="4536" w:type="dxa"/>
            <w:vAlign w:val="center"/>
          </w:tcPr>
          <w:p w14:paraId="3743B820" w14:textId="01DA81DB" w:rsidR="002E2339" w:rsidRPr="00BB2A22" w:rsidDel="00BB2A22" w:rsidRDefault="002E2339" w:rsidP="008272BB">
            <w:pPr>
              <w:rPr>
                <w:del w:id="162" w:author="Řeháčková Monika" w:date="2021-01-22T10:19:00Z"/>
                <w:rFonts w:ascii="Arial" w:hAnsi="Arial" w:cs="Arial"/>
                <w:lang w:val="en-GB"/>
              </w:rPr>
            </w:pPr>
            <w:del w:id="163"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Premises for loading or unloading products must be marked and operated in safety mode. It must be a structurally separate area; at the time of loading/unloading, only the operator performing the material handling and, if necessary, security must be present in the area. The room must be equipped with a camera system with recording, which monitors the entire room without blind spots.</w:delText>
              </w:r>
            </w:del>
          </w:p>
        </w:tc>
      </w:tr>
      <w:tr w:rsidR="002E2339" w:rsidRPr="00BB2A22" w:rsidDel="00BB2A22" w14:paraId="425A1ABF" w14:textId="3BF00F64" w:rsidTr="008272BB">
        <w:trPr>
          <w:trHeight w:val="397"/>
          <w:del w:id="164" w:author="Řeháčková Monika" w:date="2021-01-22T10:19:00Z"/>
        </w:trPr>
        <w:tc>
          <w:tcPr>
            <w:tcW w:w="567" w:type="dxa"/>
            <w:vAlign w:val="center"/>
          </w:tcPr>
          <w:p w14:paraId="36F57357" w14:textId="6770E03F" w:rsidR="002E2339" w:rsidRPr="00BB2A22" w:rsidDel="00BB2A22" w:rsidRDefault="002E2339" w:rsidP="008272BB">
            <w:pPr>
              <w:tabs>
                <w:tab w:val="left" w:pos="470"/>
              </w:tabs>
              <w:spacing w:after="120" w:line="276" w:lineRule="auto"/>
              <w:jc w:val="center"/>
              <w:rPr>
                <w:del w:id="165" w:author="Řeháčková Monika" w:date="2021-01-22T10:19:00Z"/>
                <w:rFonts w:ascii="Arial" w:hAnsi="Arial" w:cs="Arial"/>
                <w:i/>
                <w:iCs/>
                <w:lang w:val="en-GB"/>
              </w:rPr>
            </w:pPr>
            <w:del w:id="166" w:author="Řeháčková Monika" w:date="2021-01-22T10:19:00Z">
              <w:r w:rsidRPr="00BB2A22" w:rsidDel="00BB2A22">
                <w:rPr>
                  <w:rFonts w:ascii="Arial" w:hAnsi="Arial" w:cs="Arial"/>
                  <w:lang w:val="en-GB"/>
                </w:rPr>
                <w:delText>10</w:delText>
              </w:r>
            </w:del>
          </w:p>
        </w:tc>
        <w:tc>
          <w:tcPr>
            <w:tcW w:w="3969" w:type="dxa"/>
            <w:vAlign w:val="center"/>
          </w:tcPr>
          <w:p w14:paraId="01569445" w14:textId="70EF5434" w:rsidR="002E2339" w:rsidRPr="00BB2A22" w:rsidDel="00BB2A22" w:rsidRDefault="002E2339" w:rsidP="008272BB">
            <w:pPr>
              <w:spacing w:after="120" w:line="276" w:lineRule="auto"/>
              <w:rPr>
                <w:del w:id="167" w:author="Řeháčková Monika" w:date="2021-01-22T10:19:00Z"/>
                <w:rFonts w:ascii="Arial" w:hAnsi="Arial" w:cs="Arial"/>
                <w:i/>
                <w:iCs/>
                <w:lang w:val="en-GB"/>
              </w:rPr>
            </w:pPr>
            <w:del w:id="168" w:author="Řeháčková Monika" w:date="2021-01-22T10:19:00Z">
              <w:r w:rsidRPr="00BB2A22" w:rsidDel="00BB2A22">
                <w:rPr>
                  <w:rFonts w:ascii="Arial" w:hAnsi="Arial" w:cs="Arial"/>
                  <w:lang w:val="en-GB"/>
                </w:rPr>
                <w:delText>A physical security has to be performed by own employees or by licensed outsourced guards</w:delText>
              </w:r>
            </w:del>
          </w:p>
        </w:tc>
        <w:tc>
          <w:tcPr>
            <w:tcW w:w="4536" w:type="dxa"/>
            <w:vAlign w:val="center"/>
          </w:tcPr>
          <w:p w14:paraId="7182CF5D" w14:textId="3DBDF86C" w:rsidR="002E2339" w:rsidRPr="00BB2A22" w:rsidDel="00BB2A22" w:rsidRDefault="002E2339" w:rsidP="008272BB">
            <w:pPr>
              <w:rPr>
                <w:del w:id="169" w:author="Řeháčková Monika" w:date="2021-01-22T10:19:00Z"/>
                <w:rFonts w:ascii="Arial" w:hAnsi="Arial" w:cs="Arial"/>
                <w:lang w:val="en-GB"/>
              </w:rPr>
            </w:pPr>
            <w:del w:id="170"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Continuous physical security (by own employees or by external qualified entities) must be organized in the supplier's premises. The supplier's buildings must have adequate perimeter security (fencing) and mechanical security of all entrances (grilles on windows, hardened entrances-doors, etc.)</w:delText>
              </w:r>
            </w:del>
          </w:p>
        </w:tc>
      </w:tr>
      <w:tr w:rsidR="002E2339" w:rsidRPr="00BB2A22" w:rsidDel="00BB2A22" w14:paraId="4C36AF16" w14:textId="6C7242C1" w:rsidTr="008272BB">
        <w:trPr>
          <w:trHeight w:val="397"/>
          <w:del w:id="171" w:author="Řeháčková Monika" w:date="2021-01-22T10:19:00Z"/>
        </w:trPr>
        <w:tc>
          <w:tcPr>
            <w:tcW w:w="567" w:type="dxa"/>
            <w:vAlign w:val="center"/>
          </w:tcPr>
          <w:p w14:paraId="15C0EF6D" w14:textId="110CED99" w:rsidR="002E2339" w:rsidRPr="00BB2A22" w:rsidDel="00BB2A22" w:rsidRDefault="002E2339" w:rsidP="008272BB">
            <w:pPr>
              <w:tabs>
                <w:tab w:val="left" w:pos="470"/>
              </w:tabs>
              <w:spacing w:after="120" w:line="276" w:lineRule="auto"/>
              <w:jc w:val="center"/>
              <w:rPr>
                <w:del w:id="172" w:author="Řeháčková Monika" w:date="2021-01-22T10:19:00Z"/>
                <w:rFonts w:ascii="Arial" w:hAnsi="Arial" w:cs="Arial"/>
                <w:i/>
                <w:iCs/>
                <w:lang w:val="en-GB"/>
              </w:rPr>
            </w:pPr>
            <w:del w:id="173" w:author="Řeháčková Monika" w:date="2021-01-22T10:19:00Z">
              <w:r w:rsidRPr="00BB2A22" w:rsidDel="00BB2A22">
                <w:rPr>
                  <w:rFonts w:ascii="Arial" w:hAnsi="Arial" w:cs="Arial"/>
                  <w:lang w:val="en-GB"/>
                </w:rPr>
                <w:delText>11</w:delText>
              </w:r>
            </w:del>
          </w:p>
        </w:tc>
        <w:tc>
          <w:tcPr>
            <w:tcW w:w="3969" w:type="dxa"/>
            <w:vAlign w:val="center"/>
          </w:tcPr>
          <w:p w14:paraId="25ADDA80" w14:textId="04476921" w:rsidR="002E2339" w:rsidRPr="00BB2A22" w:rsidDel="00BB2A22" w:rsidRDefault="002E2339" w:rsidP="008272BB">
            <w:pPr>
              <w:spacing w:after="120" w:line="276" w:lineRule="auto"/>
              <w:rPr>
                <w:del w:id="174" w:author="Řeháčková Monika" w:date="2021-01-22T10:19:00Z"/>
                <w:rFonts w:ascii="Arial" w:hAnsi="Arial" w:cs="Arial"/>
                <w:i/>
                <w:iCs/>
                <w:lang w:val="en-GB"/>
              </w:rPr>
            </w:pPr>
            <w:del w:id="175" w:author="Řeháčková Monika" w:date="2021-01-22T10:19:00Z">
              <w:r w:rsidRPr="00BB2A22" w:rsidDel="00BB2A22">
                <w:rPr>
                  <w:rFonts w:ascii="Arial" w:hAnsi="Arial" w:cs="Arial"/>
                  <w:lang w:val="en-GB"/>
                </w:rPr>
                <w:delText>A key management has to be implemented</w:delText>
              </w:r>
            </w:del>
          </w:p>
        </w:tc>
        <w:tc>
          <w:tcPr>
            <w:tcW w:w="4536" w:type="dxa"/>
            <w:vAlign w:val="center"/>
          </w:tcPr>
          <w:p w14:paraId="19A4394B" w14:textId="12EEC117" w:rsidR="002E2339" w:rsidRPr="00BB2A22" w:rsidDel="00BB2A22" w:rsidRDefault="002E2339" w:rsidP="008272BB">
            <w:pPr>
              <w:rPr>
                <w:del w:id="176" w:author="Řeháčková Monika" w:date="2021-01-22T10:19:00Z"/>
                <w:rFonts w:ascii="Arial" w:hAnsi="Arial" w:cs="Arial"/>
                <w:lang w:val="en-GB"/>
              </w:rPr>
            </w:pPr>
            <w:del w:id="177"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supplier operates a transparent key mode - registration, assignment and secure storage of keys. It is not possible to take the keys outside the supplier's building. The key mode system must be inspected at least once a year.</w:delText>
              </w:r>
            </w:del>
          </w:p>
        </w:tc>
      </w:tr>
      <w:tr w:rsidR="002E2339" w:rsidRPr="00BB2A22" w:rsidDel="00BB2A22" w14:paraId="7DC832DB" w14:textId="502D5230" w:rsidTr="008272BB">
        <w:trPr>
          <w:trHeight w:val="397"/>
          <w:del w:id="178" w:author="Řeháčková Monika" w:date="2021-01-22T10:19:00Z"/>
        </w:trPr>
        <w:tc>
          <w:tcPr>
            <w:tcW w:w="567" w:type="dxa"/>
            <w:vAlign w:val="center"/>
          </w:tcPr>
          <w:p w14:paraId="68E7CBB6" w14:textId="6E86DD4B" w:rsidR="002E2339" w:rsidRPr="00BB2A22" w:rsidDel="00BB2A22" w:rsidRDefault="002E2339" w:rsidP="008272BB">
            <w:pPr>
              <w:tabs>
                <w:tab w:val="left" w:pos="470"/>
              </w:tabs>
              <w:spacing w:after="120" w:line="276" w:lineRule="auto"/>
              <w:jc w:val="center"/>
              <w:rPr>
                <w:del w:id="179" w:author="Řeháčková Monika" w:date="2021-01-22T10:19:00Z"/>
                <w:rFonts w:ascii="Arial" w:hAnsi="Arial" w:cs="Arial"/>
                <w:i/>
                <w:iCs/>
                <w:lang w:val="en-GB"/>
              </w:rPr>
            </w:pPr>
            <w:del w:id="180" w:author="Řeháčková Monika" w:date="2021-01-22T10:19:00Z">
              <w:r w:rsidRPr="00BB2A22" w:rsidDel="00BB2A22">
                <w:rPr>
                  <w:rFonts w:ascii="Arial" w:hAnsi="Arial" w:cs="Arial"/>
                  <w:lang w:val="en-GB"/>
                </w:rPr>
                <w:delText>12</w:delText>
              </w:r>
            </w:del>
          </w:p>
        </w:tc>
        <w:tc>
          <w:tcPr>
            <w:tcW w:w="3969" w:type="dxa"/>
            <w:vAlign w:val="center"/>
          </w:tcPr>
          <w:p w14:paraId="1F7EF477" w14:textId="4749040F" w:rsidR="002E2339" w:rsidRPr="00BB2A22" w:rsidDel="00BB2A22" w:rsidRDefault="002E2339" w:rsidP="008272BB">
            <w:pPr>
              <w:spacing w:after="120" w:line="276" w:lineRule="auto"/>
              <w:rPr>
                <w:del w:id="181" w:author="Řeháčková Monika" w:date="2021-01-22T10:19:00Z"/>
                <w:rFonts w:ascii="Arial" w:hAnsi="Arial" w:cs="Arial"/>
                <w:i/>
                <w:iCs/>
                <w:lang w:val="en-GB"/>
              </w:rPr>
            </w:pPr>
            <w:del w:id="182" w:author="Řeháčková Monika" w:date="2021-01-22T10:19:00Z">
              <w:r w:rsidRPr="00BB2A22" w:rsidDel="00BB2A22">
                <w:rPr>
                  <w:rFonts w:ascii="Arial" w:hAnsi="Arial" w:cs="Arial"/>
                  <w:lang w:val="en-GB"/>
                </w:rPr>
                <w:delText>The data have to be storage securely, IT systems have to be regularly audited</w:delText>
              </w:r>
            </w:del>
          </w:p>
        </w:tc>
        <w:tc>
          <w:tcPr>
            <w:tcW w:w="4536" w:type="dxa"/>
            <w:vAlign w:val="center"/>
          </w:tcPr>
          <w:p w14:paraId="6475298F" w14:textId="43167903" w:rsidR="002E2339" w:rsidRPr="00BB2A22" w:rsidDel="00BB2A22" w:rsidRDefault="002E2339" w:rsidP="008272BB">
            <w:pPr>
              <w:rPr>
                <w:del w:id="183" w:author="Řeháčková Monika" w:date="2021-01-22T10:19:00Z"/>
                <w:rFonts w:ascii="Arial" w:hAnsi="Arial" w:cs="Arial"/>
                <w:lang w:val="en-GB"/>
              </w:rPr>
            </w:pPr>
            <w:del w:id="184"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Servers and data storage must be located in a separate space equipped with a camera system with recording, which monitors the entire space without blind spots, secured against unauthorized access - ACS and equipped with IDS, FS is recommended. A system audit must be set up over IT systems.</w:delText>
              </w:r>
            </w:del>
          </w:p>
        </w:tc>
      </w:tr>
      <w:tr w:rsidR="002E2339" w:rsidRPr="00BB2A22" w:rsidDel="00BB2A22" w14:paraId="5030B464" w14:textId="4772EFA4" w:rsidTr="008272BB">
        <w:trPr>
          <w:trHeight w:val="397"/>
          <w:del w:id="185" w:author="Řeháčková Monika" w:date="2021-01-22T10:19:00Z"/>
        </w:trPr>
        <w:tc>
          <w:tcPr>
            <w:tcW w:w="567" w:type="dxa"/>
            <w:vAlign w:val="center"/>
          </w:tcPr>
          <w:p w14:paraId="0453E895" w14:textId="034BC905" w:rsidR="002E2339" w:rsidRPr="00BB2A22" w:rsidDel="00BB2A22" w:rsidRDefault="002E2339" w:rsidP="008272BB">
            <w:pPr>
              <w:tabs>
                <w:tab w:val="left" w:pos="470"/>
              </w:tabs>
              <w:spacing w:after="120" w:line="276" w:lineRule="auto"/>
              <w:jc w:val="center"/>
              <w:rPr>
                <w:del w:id="186" w:author="Řeháčková Monika" w:date="2021-01-22T10:19:00Z"/>
                <w:rFonts w:ascii="Arial" w:hAnsi="Arial" w:cs="Arial"/>
                <w:i/>
                <w:iCs/>
                <w:lang w:val="en-GB"/>
              </w:rPr>
            </w:pPr>
            <w:del w:id="187" w:author="Řeháčková Monika" w:date="2021-01-22T10:19:00Z">
              <w:r w:rsidRPr="00BB2A22" w:rsidDel="00BB2A22">
                <w:rPr>
                  <w:rFonts w:ascii="Arial" w:hAnsi="Arial" w:cs="Arial"/>
                  <w:lang w:val="en-GB"/>
                </w:rPr>
                <w:delText>13</w:delText>
              </w:r>
            </w:del>
          </w:p>
        </w:tc>
        <w:tc>
          <w:tcPr>
            <w:tcW w:w="3969" w:type="dxa"/>
            <w:vAlign w:val="center"/>
          </w:tcPr>
          <w:p w14:paraId="220E5AB2" w14:textId="4CAC67D2" w:rsidR="002E2339" w:rsidRPr="00BB2A22" w:rsidDel="00BB2A22" w:rsidRDefault="002E2339" w:rsidP="008272BB">
            <w:pPr>
              <w:spacing w:after="120" w:line="276" w:lineRule="auto"/>
              <w:rPr>
                <w:del w:id="188" w:author="Řeháčková Monika" w:date="2021-01-22T10:19:00Z"/>
                <w:rFonts w:ascii="Arial" w:hAnsi="Arial" w:cs="Arial"/>
                <w:i/>
                <w:iCs/>
                <w:lang w:val="en-GB"/>
              </w:rPr>
            </w:pPr>
            <w:del w:id="189" w:author="Řeháčková Monika" w:date="2021-01-22T10:19:00Z">
              <w:r w:rsidRPr="00BB2A22" w:rsidDel="00BB2A22">
                <w:rPr>
                  <w:rFonts w:ascii="Arial" w:hAnsi="Arial" w:cs="Arial"/>
                  <w:lang w:val="en-GB"/>
                </w:rPr>
                <w:delText>The IT specialists are employed by supplier</w:delText>
              </w:r>
            </w:del>
          </w:p>
        </w:tc>
        <w:tc>
          <w:tcPr>
            <w:tcW w:w="4536" w:type="dxa"/>
            <w:vAlign w:val="center"/>
          </w:tcPr>
          <w:p w14:paraId="1BBA2BD8" w14:textId="73EF894B" w:rsidR="002E2339" w:rsidRPr="00BB2A22" w:rsidDel="00BB2A22" w:rsidRDefault="002E2339" w:rsidP="008272BB">
            <w:pPr>
              <w:rPr>
                <w:del w:id="190" w:author="Řeháčková Monika" w:date="2021-01-22T10:19:00Z"/>
                <w:rFonts w:ascii="Arial" w:hAnsi="Arial" w:cs="Arial"/>
                <w:lang w:val="en-GB"/>
              </w:rPr>
            </w:pPr>
            <w:del w:id="191"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supplier has its own IT staff, at least at the level of security management.</w:delText>
              </w:r>
            </w:del>
          </w:p>
        </w:tc>
      </w:tr>
      <w:tr w:rsidR="002E2339" w:rsidRPr="00BB2A22" w:rsidDel="00BB2A22" w14:paraId="276FB51D" w14:textId="10123077" w:rsidTr="008272BB">
        <w:trPr>
          <w:trHeight w:val="397"/>
          <w:del w:id="192" w:author="Řeháčková Monika" w:date="2021-01-22T10:19:00Z"/>
        </w:trPr>
        <w:tc>
          <w:tcPr>
            <w:tcW w:w="567" w:type="dxa"/>
            <w:vAlign w:val="center"/>
          </w:tcPr>
          <w:p w14:paraId="77853FA2" w14:textId="4BB38D9C" w:rsidR="002E2339" w:rsidRPr="00BB2A22" w:rsidDel="00BB2A22" w:rsidRDefault="002E2339" w:rsidP="008272BB">
            <w:pPr>
              <w:tabs>
                <w:tab w:val="left" w:pos="470"/>
              </w:tabs>
              <w:spacing w:after="120" w:line="276" w:lineRule="auto"/>
              <w:jc w:val="center"/>
              <w:rPr>
                <w:del w:id="193" w:author="Řeháčková Monika" w:date="2021-01-22T10:19:00Z"/>
                <w:rFonts w:ascii="Arial" w:hAnsi="Arial" w:cs="Arial"/>
                <w:i/>
                <w:iCs/>
                <w:lang w:val="en-GB"/>
              </w:rPr>
            </w:pPr>
            <w:del w:id="194" w:author="Řeháčková Monika" w:date="2021-01-22T10:19:00Z">
              <w:r w:rsidRPr="00BB2A22" w:rsidDel="00BB2A22">
                <w:rPr>
                  <w:rFonts w:ascii="Arial" w:hAnsi="Arial" w:cs="Arial"/>
                  <w:lang w:val="en-GB"/>
                </w:rPr>
                <w:delText xml:space="preserve"> 14</w:delText>
              </w:r>
            </w:del>
          </w:p>
        </w:tc>
        <w:tc>
          <w:tcPr>
            <w:tcW w:w="3969" w:type="dxa"/>
            <w:vAlign w:val="center"/>
          </w:tcPr>
          <w:p w14:paraId="4DE72BDA" w14:textId="0B6269F8" w:rsidR="002E2339" w:rsidRPr="00BB2A22" w:rsidDel="00BB2A22" w:rsidRDefault="002E2339" w:rsidP="008272BB">
            <w:pPr>
              <w:spacing w:after="120" w:line="276" w:lineRule="auto"/>
              <w:rPr>
                <w:del w:id="195" w:author="Řeháčková Monika" w:date="2021-01-22T10:19:00Z"/>
                <w:rFonts w:ascii="Arial" w:hAnsi="Arial" w:cs="Arial"/>
                <w:i/>
                <w:iCs/>
                <w:lang w:val="en-GB"/>
              </w:rPr>
            </w:pPr>
            <w:del w:id="196" w:author="Řeháčková Monika" w:date="2021-01-22T10:19:00Z">
              <w:r w:rsidRPr="00BB2A22" w:rsidDel="00BB2A22">
                <w:rPr>
                  <w:rFonts w:ascii="Arial" w:hAnsi="Arial" w:cs="Arial"/>
                  <w:lang w:val="en-GB"/>
                </w:rPr>
                <w:delText>A policy for circulation and evidence of materials is implemented</w:delText>
              </w:r>
            </w:del>
          </w:p>
        </w:tc>
        <w:tc>
          <w:tcPr>
            <w:tcW w:w="4536" w:type="dxa"/>
            <w:vAlign w:val="center"/>
          </w:tcPr>
          <w:p w14:paraId="388A29BB" w14:textId="3E6A5380" w:rsidR="002E2339" w:rsidRPr="00BB2A22" w:rsidDel="00BB2A22" w:rsidRDefault="002E2339" w:rsidP="008272BB">
            <w:pPr>
              <w:rPr>
                <w:del w:id="197" w:author="Řeháčková Monika" w:date="2021-01-22T10:19:00Z"/>
                <w:rFonts w:ascii="Arial" w:hAnsi="Arial" w:cs="Arial"/>
                <w:lang w:val="en-GB"/>
              </w:rPr>
            </w:pPr>
            <w:del w:id="198"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supplier operates a functional system for registration, circulation and storage of materials and documents. The supplier must have created the storage facilities and must have records of all materials during production, including waste. A waste disposal system must be in place.</w:delText>
              </w:r>
            </w:del>
          </w:p>
        </w:tc>
      </w:tr>
      <w:tr w:rsidR="002E2339" w:rsidRPr="00BB2A22" w:rsidDel="00BB2A22" w14:paraId="6D2FCA4C" w14:textId="55F91549" w:rsidTr="008272BB">
        <w:trPr>
          <w:trHeight w:val="397"/>
          <w:del w:id="199" w:author="Řeháčková Monika" w:date="2021-01-22T10:19:00Z"/>
        </w:trPr>
        <w:tc>
          <w:tcPr>
            <w:tcW w:w="567" w:type="dxa"/>
            <w:vAlign w:val="center"/>
          </w:tcPr>
          <w:p w14:paraId="0383ECA2" w14:textId="5C18278A" w:rsidR="002E2339" w:rsidRPr="00BB2A22" w:rsidDel="00BB2A22" w:rsidRDefault="002E2339" w:rsidP="008272BB">
            <w:pPr>
              <w:tabs>
                <w:tab w:val="left" w:pos="470"/>
              </w:tabs>
              <w:spacing w:after="120" w:line="276" w:lineRule="auto"/>
              <w:jc w:val="center"/>
              <w:rPr>
                <w:del w:id="200" w:author="Řeháčková Monika" w:date="2021-01-22T10:19:00Z"/>
                <w:rFonts w:ascii="Arial" w:hAnsi="Arial" w:cs="Arial"/>
                <w:i/>
                <w:iCs/>
                <w:lang w:val="en-GB"/>
              </w:rPr>
            </w:pPr>
            <w:del w:id="201" w:author="Řeháčková Monika" w:date="2021-01-22T10:19:00Z">
              <w:r w:rsidRPr="00BB2A22" w:rsidDel="00BB2A22">
                <w:rPr>
                  <w:rFonts w:ascii="Arial" w:hAnsi="Arial" w:cs="Arial"/>
                  <w:lang w:val="en-GB"/>
                </w:rPr>
                <w:delText>15</w:delText>
              </w:r>
            </w:del>
          </w:p>
        </w:tc>
        <w:tc>
          <w:tcPr>
            <w:tcW w:w="3969" w:type="dxa"/>
            <w:vAlign w:val="center"/>
          </w:tcPr>
          <w:p w14:paraId="7719C72F" w14:textId="32059443" w:rsidR="002E2339" w:rsidRPr="00BB2A22" w:rsidDel="00BB2A22" w:rsidRDefault="002E2339" w:rsidP="008272BB">
            <w:pPr>
              <w:spacing w:after="120" w:line="276" w:lineRule="auto"/>
              <w:rPr>
                <w:del w:id="202" w:author="Řeháčková Monika" w:date="2021-01-22T10:19:00Z"/>
                <w:rFonts w:ascii="Arial" w:hAnsi="Arial" w:cs="Arial"/>
                <w:i/>
                <w:iCs/>
                <w:lang w:val="en-GB"/>
              </w:rPr>
            </w:pPr>
            <w:del w:id="203" w:author="Řeháčková Monika" w:date="2021-01-22T10:19:00Z">
              <w:r w:rsidRPr="00BB2A22" w:rsidDel="00BB2A22">
                <w:rPr>
                  <w:rFonts w:ascii="Arial" w:hAnsi="Arial" w:cs="Arial"/>
                  <w:lang w:val="en-GB"/>
                </w:rPr>
                <w:delText>The policies for access to information systems during and at termination of employment are implemented</w:delText>
              </w:r>
            </w:del>
          </w:p>
        </w:tc>
        <w:tc>
          <w:tcPr>
            <w:tcW w:w="4536" w:type="dxa"/>
            <w:vAlign w:val="center"/>
          </w:tcPr>
          <w:p w14:paraId="32FB4917" w14:textId="4D1C691B" w:rsidR="002E2339" w:rsidRPr="00BB2A22" w:rsidDel="00BB2A22" w:rsidRDefault="002E2339" w:rsidP="008272BB">
            <w:pPr>
              <w:rPr>
                <w:del w:id="204" w:author="Řeháčková Monika" w:date="2021-01-22T10:19:00Z"/>
                <w:rFonts w:ascii="Arial" w:hAnsi="Arial" w:cs="Arial"/>
                <w:lang w:val="en-GB"/>
              </w:rPr>
            </w:pPr>
            <w:del w:id="205"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supplier ensures controlled access to information and has a system in place to terminate access to inf. systems after termination of employment.</w:delText>
              </w:r>
            </w:del>
          </w:p>
        </w:tc>
      </w:tr>
      <w:tr w:rsidR="002E2339" w:rsidRPr="00BB2A22" w:rsidDel="00BB2A22" w14:paraId="6B88A459" w14:textId="593C3A7A" w:rsidTr="008272BB">
        <w:trPr>
          <w:trHeight w:val="397"/>
          <w:del w:id="206" w:author="Řeháčková Monika" w:date="2021-01-22T10:19:00Z"/>
        </w:trPr>
        <w:tc>
          <w:tcPr>
            <w:tcW w:w="567" w:type="dxa"/>
            <w:vAlign w:val="center"/>
          </w:tcPr>
          <w:p w14:paraId="5D70C8BC" w14:textId="0E2333B0" w:rsidR="002E2339" w:rsidRPr="00BB2A22" w:rsidDel="00BB2A22" w:rsidRDefault="002E2339" w:rsidP="008272BB">
            <w:pPr>
              <w:tabs>
                <w:tab w:val="left" w:pos="470"/>
              </w:tabs>
              <w:spacing w:after="120" w:line="276" w:lineRule="auto"/>
              <w:jc w:val="center"/>
              <w:rPr>
                <w:del w:id="207" w:author="Řeháčková Monika" w:date="2021-01-22T10:19:00Z"/>
                <w:rFonts w:ascii="Arial" w:hAnsi="Arial" w:cs="Arial"/>
                <w:i/>
                <w:iCs/>
                <w:lang w:val="en-GB"/>
              </w:rPr>
            </w:pPr>
            <w:del w:id="208" w:author="Řeháčková Monika" w:date="2021-01-22T10:19:00Z">
              <w:r w:rsidRPr="00BB2A22" w:rsidDel="00BB2A22">
                <w:rPr>
                  <w:rFonts w:ascii="Arial" w:hAnsi="Arial" w:cs="Arial"/>
                  <w:lang w:val="en-GB"/>
                </w:rPr>
                <w:delText>16</w:delText>
              </w:r>
            </w:del>
          </w:p>
        </w:tc>
        <w:tc>
          <w:tcPr>
            <w:tcW w:w="3969" w:type="dxa"/>
            <w:vAlign w:val="center"/>
          </w:tcPr>
          <w:p w14:paraId="4AD1A957" w14:textId="68E6409E" w:rsidR="002E2339" w:rsidRPr="00BB2A22" w:rsidDel="00BB2A22" w:rsidRDefault="002E2339" w:rsidP="008272BB">
            <w:pPr>
              <w:spacing w:after="120" w:line="276" w:lineRule="auto"/>
              <w:rPr>
                <w:del w:id="209" w:author="Řeháčková Monika" w:date="2021-01-22T10:19:00Z"/>
                <w:rFonts w:ascii="Arial" w:hAnsi="Arial" w:cs="Arial"/>
                <w:i/>
                <w:iCs/>
                <w:lang w:val="en-GB"/>
              </w:rPr>
            </w:pPr>
            <w:del w:id="210" w:author="Řeháčková Monika" w:date="2021-01-22T10:19:00Z">
              <w:r w:rsidRPr="00BB2A22" w:rsidDel="00BB2A22">
                <w:rPr>
                  <w:rFonts w:ascii="Arial" w:hAnsi="Arial" w:cs="Arial"/>
                  <w:lang w:val="en-GB"/>
                </w:rPr>
                <w:delText>There is an own staff for processing of order</w:delText>
              </w:r>
            </w:del>
          </w:p>
        </w:tc>
        <w:tc>
          <w:tcPr>
            <w:tcW w:w="4536" w:type="dxa"/>
            <w:vAlign w:val="center"/>
          </w:tcPr>
          <w:p w14:paraId="685A4EA9" w14:textId="75304E64" w:rsidR="002E2339" w:rsidRPr="00BB2A22" w:rsidDel="00BB2A22" w:rsidRDefault="002E2339" w:rsidP="008272BB">
            <w:pPr>
              <w:rPr>
                <w:del w:id="211" w:author="Řeháčková Monika" w:date="2021-01-22T10:19:00Z"/>
                <w:rFonts w:ascii="Arial" w:hAnsi="Arial" w:cs="Arial"/>
                <w:lang w:val="en-GB"/>
              </w:rPr>
            </w:pPr>
            <w:del w:id="212"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xml:space="preserve">: To ensure the production of STC products, the supplier uses its own employees or agency employees, who must have a signed </w:delText>
              </w:r>
              <w:r w:rsidRPr="00BB2A22" w:rsidDel="00BB2A22">
                <w:rPr>
                  <w:rFonts w:ascii="Arial" w:hAnsi="Arial" w:cs="Arial"/>
                  <w:lang w:val="en-GB"/>
                </w:rPr>
                <w:lastRenderedPageBreak/>
                <w:delText>confidentiality agreement with both their own agency and the supplier. At the same time, there must be a confidentiality agreement between the contractor and the staffing agency.</w:delText>
              </w:r>
            </w:del>
          </w:p>
        </w:tc>
      </w:tr>
    </w:tbl>
    <w:p w14:paraId="7415ED4E" w14:textId="769C46BD" w:rsidR="002E2339" w:rsidRPr="00BB2A22" w:rsidDel="00BB2A22" w:rsidRDefault="002E2339" w:rsidP="002E2339">
      <w:pPr>
        <w:spacing w:after="120" w:line="276" w:lineRule="auto"/>
        <w:jc w:val="both"/>
        <w:rPr>
          <w:del w:id="213" w:author="Řeháčková Monika" w:date="2021-01-22T10:19:00Z"/>
          <w:rFonts w:ascii="Arial" w:hAnsi="Arial" w:cs="Arial"/>
          <w:sz w:val="22"/>
          <w:szCs w:val="22"/>
          <w:lang w:val="en-GB"/>
        </w:rPr>
      </w:pPr>
    </w:p>
    <w:p w14:paraId="083DB6A9" w14:textId="3A1E454B" w:rsidR="002E2339" w:rsidRPr="00BB2A22" w:rsidDel="00BB2A22" w:rsidRDefault="002E2339" w:rsidP="002E2339">
      <w:pPr>
        <w:widowControl w:val="0"/>
        <w:overflowPunct w:val="0"/>
        <w:spacing w:after="120" w:line="276" w:lineRule="auto"/>
        <w:ind w:left="992"/>
        <w:jc w:val="both"/>
        <w:textAlignment w:val="baseline"/>
        <w:rPr>
          <w:del w:id="214" w:author="Řeháčková Monika" w:date="2021-01-22T10:19:00Z"/>
          <w:rFonts w:ascii="Arial" w:hAnsi="Arial"/>
          <w:b/>
          <w:sz w:val="22"/>
          <w:szCs w:val="22"/>
          <w:u w:val="single"/>
          <w:lang w:val="en-GB"/>
        </w:rPr>
      </w:pPr>
      <w:del w:id="215" w:author="Řeháčková Monika" w:date="2021-01-22T10:19:00Z">
        <w:r w:rsidRPr="00BB2A22" w:rsidDel="00BB2A22">
          <w:rPr>
            <w:rFonts w:ascii="Arial" w:hAnsi="Arial"/>
            <w:b/>
            <w:sz w:val="22"/>
            <w:szCs w:val="22"/>
            <w:lang w:val="en-GB"/>
          </w:rPr>
          <w:delText xml:space="preserve">The Contractor shall prove such a qualification requirement by submitting a certificate “ISO 14298 Management of security printing processes” or “CWA 15374 Security management system for suppliers to the security printing industry” </w:delText>
        </w:r>
        <w:r w:rsidRPr="00BB2A22" w:rsidDel="00BB2A22">
          <w:rPr>
            <w:rFonts w:ascii="Arial" w:hAnsi="Arial"/>
            <w:b/>
            <w:sz w:val="22"/>
            <w:szCs w:val="22"/>
            <w:u w:val="single"/>
            <w:lang w:val="en-GB"/>
          </w:rPr>
          <w:delText>or</w:delText>
        </w:r>
        <w:r w:rsidRPr="00BB2A22" w:rsidDel="00BB2A22">
          <w:rPr>
            <w:rFonts w:ascii="Arial" w:hAnsi="Arial"/>
            <w:b/>
            <w:sz w:val="22"/>
            <w:szCs w:val="22"/>
            <w:lang w:val="en-GB"/>
          </w:rPr>
          <w:delText xml:space="preserve"> a written affidavit of the Contractor attached as Annex 6 hereof, where the Contractor shall state that it fulfils </w:delText>
        </w:r>
        <w:r w:rsidRPr="00BB2A22" w:rsidDel="00BB2A22">
          <w:rPr>
            <w:rFonts w:ascii="Arial" w:hAnsi="Arial"/>
            <w:b/>
            <w:sz w:val="22"/>
            <w:szCs w:val="22"/>
            <w:u w:val="single"/>
            <w:lang w:val="en-GB"/>
          </w:rPr>
          <w:delText>all the above stated requirements.</w:delText>
        </w:r>
      </w:del>
    </w:p>
    <w:p w14:paraId="42952578"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Demonstrating qualification requirements obtained abroad</w:t>
      </w:r>
    </w:p>
    <w:p w14:paraId="6ECB4FA5" w14:textId="77777777" w:rsidR="002E2339" w:rsidRPr="00761A55" w:rsidRDefault="002E2339" w:rsidP="002E2339">
      <w:pPr>
        <w:pStyle w:val="Odstavecseseznamem"/>
        <w:widowControl w:val="0"/>
        <w:overflowPunct w:val="0"/>
        <w:spacing w:after="120" w:line="276" w:lineRule="auto"/>
        <w:ind w:left="993"/>
        <w:jc w:val="both"/>
        <w:textAlignment w:val="baseline"/>
        <w:rPr>
          <w:rFonts w:ascii="Arial" w:hAnsi="Arial" w:cs="Arial"/>
          <w:b/>
          <w:sz w:val="22"/>
          <w:szCs w:val="22"/>
          <w:lang w:val="en-GB"/>
        </w:rPr>
      </w:pPr>
      <w:r w:rsidRPr="00761A55">
        <w:rPr>
          <w:rFonts w:ascii="Arial" w:hAnsi="Arial"/>
          <w:b/>
          <w:sz w:val="22"/>
          <w:szCs w:val="22"/>
          <w:lang w:val="en-GB"/>
        </w:rPr>
        <w:t>Where the required qualification both of a Contractor with a registered seat in the Czech Republic and of a foreign Contractor has been obtained abroad, the compliance with Section 81 of the Act shall be demonstrated by submitting the documents issued under the legal system of the country where it was obtained, in the scope required by the Contracting Authority.</w:t>
      </w:r>
    </w:p>
    <w:p w14:paraId="08BB7218" w14:textId="77777777" w:rsidR="002E2339" w:rsidRPr="00761A55" w:rsidRDefault="002E2339" w:rsidP="002E2339">
      <w:pPr>
        <w:pStyle w:val="Odstavecseseznamem"/>
        <w:widowControl w:val="0"/>
        <w:overflowPunct w:val="0"/>
        <w:spacing w:after="120" w:line="276" w:lineRule="auto"/>
        <w:ind w:left="993"/>
        <w:jc w:val="both"/>
        <w:textAlignment w:val="baseline"/>
        <w:rPr>
          <w:rFonts w:ascii="Arial" w:hAnsi="Arial" w:cs="Arial"/>
          <w:sz w:val="22"/>
          <w:szCs w:val="22"/>
          <w:lang w:val="en-GB"/>
        </w:rPr>
      </w:pPr>
      <w:r w:rsidRPr="00761A55">
        <w:rPr>
          <w:rFonts w:ascii="Arial" w:hAnsi="Arial"/>
          <w:sz w:val="22"/>
          <w:szCs w:val="22"/>
          <w:lang w:val="en-GB"/>
        </w:rPr>
        <w:t xml:space="preserve">If </w:t>
      </w:r>
      <w:r w:rsidRPr="00761A55">
        <w:rPr>
          <w:rFonts w:ascii="Arial" w:hAnsi="Arial"/>
          <w:bCs/>
          <w:sz w:val="22"/>
          <w:szCs w:val="22"/>
          <w:lang w:val="en-GB"/>
        </w:rPr>
        <w:t>the</w:t>
      </w:r>
      <w:r w:rsidRPr="00761A55">
        <w:rPr>
          <w:rFonts w:ascii="Arial" w:hAnsi="Arial"/>
          <w:sz w:val="22"/>
          <w:szCs w:val="22"/>
          <w:lang w:val="en-GB"/>
        </w:rPr>
        <w:t xml:space="preserve"> required document is not issued under the applicable law of said country, then in </w:t>
      </w:r>
      <w:r w:rsidRPr="00761A55">
        <w:rPr>
          <w:rFonts w:ascii="Arial" w:hAnsi="Arial"/>
          <w:bCs/>
          <w:sz w:val="22"/>
          <w:szCs w:val="22"/>
          <w:lang w:val="en-GB"/>
        </w:rPr>
        <w:t>accordance</w:t>
      </w:r>
      <w:r w:rsidRPr="00761A55">
        <w:rPr>
          <w:rFonts w:ascii="Arial" w:hAnsi="Arial"/>
          <w:sz w:val="22"/>
          <w:szCs w:val="22"/>
          <w:lang w:val="en-GB"/>
        </w:rPr>
        <w:t xml:space="preserve"> with the provisions of Section 45(3) of the Act it may be substituted by </w:t>
      </w:r>
      <w:r w:rsidRPr="00761A55">
        <w:rPr>
          <w:rFonts w:ascii="Arial" w:hAnsi="Arial"/>
          <w:b/>
          <w:bCs/>
          <w:sz w:val="22"/>
          <w:szCs w:val="22"/>
          <w:lang w:val="en-GB"/>
        </w:rPr>
        <w:t>a written affidavit</w:t>
      </w:r>
      <w:r w:rsidRPr="00761A55">
        <w:rPr>
          <w:rFonts w:ascii="Arial" w:hAnsi="Arial"/>
          <w:sz w:val="22"/>
          <w:szCs w:val="22"/>
          <w:lang w:val="en-GB"/>
        </w:rPr>
        <w:t>. This applies if the required document does not have its equivalent in the jurisdiction where the qualification was obtained (i.e. the required document does not exist in the foreign legislative system) and also if the foreign legislation does not require compliance which the Contracting Authority requires to be proved by the respective document submission. In the latter case the Contractor provides an affidavit stating non-existence of the obligation, compliance with which the Contracting Authority requires to be proved.</w:t>
      </w:r>
    </w:p>
    <w:p w14:paraId="1A14ADA8"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Submitting</w:t>
      </w:r>
      <w:r w:rsidRPr="00761A55">
        <w:rPr>
          <w:rFonts w:ascii="Arial" w:hAnsi="Arial"/>
          <w:b/>
          <w:sz w:val="22"/>
          <w:szCs w:val="22"/>
          <w:lang w:val="en-GB"/>
        </w:rPr>
        <w:t xml:space="preserve"> proof of compliance with the qualification requirement through another entity</w:t>
      </w:r>
    </w:p>
    <w:p w14:paraId="2656BC95" w14:textId="77777777" w:rsidR="002E2339" w:rsidRPr="00761A55" w:rsidRDefault="002E2339" w:rsidP="002E2339">
      <w:pPr>
        <w:widowControl w:val="0"/>
        <w:overflowPunct w:val="0"/>
        <w:spacing w:after="120" w:line="288" w:lineRule="auto"/>
        <w:ind w:left="993"/>
        <w:jc w:val="both"/>
        <w:textAlignment w:val="baseline"/>
        <w:rPr>
          <w:rFonts w:ascii="Arial" w:hAnsi="Arial" w:cs="Arial"/>
          <w:sz w:val="22"/>
          <w:szCs w:val="22"/>
          <w:lang w:val="en-GB"/>
        </w:rPr>
      </w:pPr>
      <w:r w:rsidRPr="00761A55">
        <w:rPr>
          <w:rFonts w:ascii="Arial" w:hAnsi="Arial"/>
          <w:sz w:val="22"/>
          <w:szCs w:val="22"/>
          <w:lang w:val="en-GB"/>
        </w:rPr>
        <w:t xml:space="preserve">If the Contractor is unable to prove compliance with a certain part of the qualification requirements in the full scope it may provide the missing proof by means of another entity. </w:t>
      </w:r>
    </w:p>
    <w:p w14:paraId="688D5C98" w14:textId="77777777" w:rsidR="002E2339" w:rsidRPr="00761A55" w:rsidRDefault="002E2339" w:rsidP="002E2339">
      <w:pPr>
        <w:widowControl w:val="0"/>
        <w:overflowPunct w:val="0"/>
        <w:spacing w:after="120" w:line="288" w:lineRule="auto"/>
        <w:ind w:left="993"/>
        <w:jc w:val="both"/>
        <w:textAlignment w:val="baseline"/>
        <w:rPr>
          <w:rFonts w:ascii="Arial" w:hAnsi="Arial" w:cs="Arial"/>
          <w:sz w:val="22"/>
          <w:szCs w:val="22"/>
          <w:lang w:val="en-GB"/>
        </w:rPr>
      </w:pPr>
      <w:r w:rsidRPr="00761A55">
        <w:rPr>
          <w:rFonts w:ascii="Arial" w:hAnsi="Arial"/>
          <w:sz w:val="22"/>
          <w:szCs w:val="22"/>
          <w:lang w:val="en-GB"/>
        </w:rPr>
        <w:t>In such a case, the Contractor shall submit the following documents to the Contracting Authority:</w:t>
      </w:r>
    </w:p>
    <w:p w14:paraId="12262377" w14:textId="77777777" w:rsidR="002E2339" w:rsidRPr="00761A55" w:rsidRDefault="002E2339" w:rsidP="002E2339">
      <w:pPr>
        <w:widowControl w:val="0"/>
        <w:numPr>
          <w:ilvl w:val="0"/>
          <w:numId w:val="34"/>
        </w:numPr>
        <w:overflowPunct w:val="0"/>
        <w:spacing w:line="276" w:lineRule="auto"/>
        <w:ind w:left="1417" w:hanging="425"/>
        <w:jc w:val="both"/>
        <w:textAlignment w:val="baseline"/>
        <w:rPr>
          <w:rFonts w:ascii="Arial" w:hAnsi="Arial" w:cs="Arial"/>
          <w:sz w:val="22"/>
          <w:szCs w:val="22"/>
          <w:lang w:val="en-GB"/>
        </w:rPr>
      </w:pPr>
      <w:r w:rsidRPr="00761A55">
        <w:rPr>
          <w:rFonts w:ascii="Arial" w:hAnsi="Arial"/>
          <w:sz w:val="22"/>
          <w:szCs w:val="22"/>
          <w:lang w:val="en-GB"/>
        </w:rPr>
        <w:t>documentary proof of compliance with the professional qualification requirement pursuant to Section 77(1) of the Act (Commercial Register) through another entity,</w:t>
      </w:r>
    </w:p>
    <w:p w14:paraId="5C2B4374" w14:textId="77777777" w:rsidR="002E2339" w:rsidRPr="00761A55" w:rsidRDefault="002E2339" w:rsidP="002E2339">
      <w:pPr>
        <w:numPr>
          <w:ilvl w:val="0"/>
          <w:numId w:val="34"/>
        </w:numPr>
        <w:spacing w:line="276" w:lineRule="auto"/>
        <w:ind w:hanging="441"/>
        <w:rPr>
          <w:rFonts w:ascii="Arial" w:hAnsi="Arial" w:cs="Arial"/>
          <w:sz w:val="22"/>
          <w:szCs w:val="22"/>
          <w:lang w:val="en-GB"/>
        </w:rPr>
      </w:pPr>
      <w:r w:rsidRPr="00761A55">
        <w:rPr>
          <w:rFonts w:ascii="Arial" w:hAnsi="Arial"/>
          <w:sz w:val="22"/>
          <w:szCs w:val="22"/>
          <w:lang w:val="en-GB"/>
        </w:rPr>
        <w:t>documents proving compliance with the missing part of the qualification requirements through another entity,</w:t>
      </w:r>
    </w:p>
    <w:p w14:paraId="02C78DF7" w14:textId="77777777" w:rsidR="002E2339" w:rsidRPr="00761A55" w:rsidRDefault="002E2339" w:rsidP="002E2339">
      <w:pPr>
        <w:widowControl w:val="0"/>
        <w:numPr>
          <w:ilvl w:val="0"/>
          <w:numId w:val="34"/>
        </w:numPr>
        <w:overflowPunct w:val="0"/>
        <w:spacing w:line="276" w:lineRule="auto"/>
        <w:ind w:left="1417" w:hanging="425"/>
        <w:jc w:val="both"/>
        <w:textAlignment w:val="baseline"/>
        <w:rPr>
          <w:rFonts w:ascii="Arial" w:hAnsi="Arial" w:cs="Arial"/>
          <w:sz w:val="22"/>
          <w:szCs w:val="22"/>
          <w:lang w:val="en-GB"/>
        </w:rPr>
      </w:pPr>
      <w:r w:rsidRPr="00761A55">
        <w:rPr>
          <w:rFonts w:ascii="Arial" w:hAnsi="Arial"/>
          <w:sz w:val="22"/>
          <w:szCs w:val="22"/>
          <w:lang w:val="en-GB"/>
        </w:rPr>
        <w:t>documentary proof of compliance by (that) other entity with the full basic qualification requirement pursuant to Section 74(1) of the Act,</w:t>
      </w:r>
    </w:p>
    <w:p w14:paraId="3C9DE185" w14:textId="77777777" w:rsidR="002E2339" w:rsidRPr="00761A55" w:rsidRDefault="002E2339" w:rsidP="002E2339">
      <w:pPr>
        <w:widowControl w:val="0"/>
        <w:numPr>
          <w:ilvl w:val="0"/>
          <w:numId w:val="34"/>
        </w:numPr>
        <w:overflowPunct w:val="0"/>
        <w:spacing w:after="120" w:line="288" w:lineRule="auto"/>
        <w:ind w:left="1418" w:hanging="425"/>
        <w:jc w:val="both"/>
        <w:textAlignment w:val="baseline"/>
        <w:rPr>
          <w:rFonts w:ascii="Arial" w:hAnsi="Arial" w:cs="Arial"/>
          <w:sz w:val="22"/>
          <w:szCs w:val="22"/>
          <w:lang w:val="en-GB"/>
        </w:rPr>
      </w:pPr>
      <w:r w:rsidRPr="00761A55">
        <w:rPr>
          <w:rFonts w:ascii="Arial" w:hAnsi="Arial"/>
          <w:sz w:val="22"/>
          <w:szCs w:val="22"/>
          <w:lang w:val="en-GB"/>
        </w:rPr>
        <w:t xml:space="preserve">written undertaking by the other entity to provide the services and supplies required for the performance of the public contract or to provide any items or rights at the disposal of the Contractor when the latter performs the contract, at </w:t>
      </w:r>
      <w:r w:rsidRPr="00761A55">
        <w:rPr>
          <w:rFonts w:ascii="Arial" w:hAnsi="Arial"/>
          <w:sz w:val="22"/>
          <w:szCs w:val="22"/>
          <w:lang w:val="en-GB"/>
        </w:rPr>
        <w:lastRenderedPageBreak/>
        <w:t>least within the scope the other entity has proved compliance with the qualification requirements on behalf of the Contractor.</w:t>
      </w:r>
    </w:p>
    <w:p w14:paraId="0FE18C47" w14:textId="77777777" w:rsidR="002E2339" w:rsidRPr="00761A55" w:rsidRDefault="002E2339" w:rsidP="002E2339">
      <w:pPr>
        <w:widowControl w:val="0"/>
        <w:overflowPunct w:val="0"/>
        <w:spacing w:after="120" w:line="288" w:lineRule="auto"/>
        <w:ind w:left="993"/>
        <w:jc w:val="both"/>
        <w:textAlignment w:val="baseline"/>
        <w:rPr>
          <w:rFonts w:ascii="Arial" w:hAnsi="Arial"/>
          <w:sz w:val="22"/>
          <w:szCs w:val="22"/>
          <w:lang w:val="en-GB"/>
        </w:rPr>
      </w:pPr>
      <w:r w:rsidRPr="00761A55">
        <w:rPr>
          <w:rFonts w:ascii="Arial" w:hAnsi="Arial"/>
          <w:sz w:val="22"/>
          <w:szCs w:val="22"/>
          <w:lang w:val="en-GB"/>
        </w:rPr>
        <w:t xml:space="preserve">It is presumed that the requirement set out in paragraph (d) of subsection (1) is met if the written commitment of another person contains joint and several liability of such person and the Contractor for the performance of the public contract. Where, however, the Contractor proves qualification through the other person and submits documents pursuant to Section 79(2)(a)(b) or (d) </w:t>
      </w:r>
      <w:r w:rsidRPr="00761A55">
        <w:rPr>
          <w:rFonts w:ascii="Arial" w:hAnsi="Arial"/>
          <w:i/>
          <w:iCs/>
          <w:sz w:val="22"/>
          <w:szCs w:val="22"/>
          <w:lang w:val="en-GB"/>
        </w:rPr>
        <w:t>(if required)</w:t>
      </w:r>
      <w:r w:rsidRPr="00761A55">
        <w:rPr>
          <w:rFonts w:ascii="Arial" w:hAnsi="Arial"/>
          <w:sz w:val="22"/>
          <w:szCs w:val="22"/>
          <w:lang w:val="en-GB"/>
        </w:rPr>
        <w:t xml:space="preserve"> relating to such person, the document under paragraph (d) of subsection (1) shall contain a commitment that the other person shall carry out the works or services to which the qualification criterion in question relates.</w:t>
      </w:r>
    </w:p>
    <w:p w14:paraId="5ACF4BEB"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Proving compliance with the qualification requirements for joint tenders</w:t>
      </w:r>
    </w:p>
    <w:p w14:paraId="5DA06530"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Where the subject of the public contract is to be performed by several Contractors acting in concert pursuant to Section 82 of the Act, and the Contractors submit or wish to submit a joint tender to that end, each of them shall prove compliance with the basic qualification requirement in accordance with Section 74(1) of the Act and with the professional qualification requirement in accordance with Section 77(1) of the Act (i.e. extract from the Commercial Register, if the applicable foreign legislation so requires), separately and in full.</w:t>
      </w:r>
    </w:p>
    <w:p w14:paraId="6D56D513"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Where the subject of the public contract is to be performed by several Contractors acting in concert pursuant to Section 82 of the Act, they shall submit to the Contracting Authority, along with the means of proof showing their compliance with the qualification requirements, an agreement containing the undertaking of all of the Contractors to be jointly and severally liable to the Contracting Authority and to third parties in respect of any legal relationships in connection with the contract during the entire term of performance thereof, as well as throughout the existence of any other obligations ensuing from the public contract.</w:t>
      </w:r>
    </w:p>
    <w:p w14:paraId="373936A9"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Changes in qualifications</w:t>
      </w:r>
    </w:p>
    <w:p w14:paraId="28F2B582" w14:textId="77777777" w:rsidR="002E2339" w:rsidRPr="00761A55" w:rsidRDefault="002E2339" w:rsidP="002E2339">
      <w:pPr>
        <w:spacing w:after="120" w:line="288" w:lineRule="auto"/>
        <w:ind w:left="993"/>
        <w:jc w:val="both"/>
        <w:rPr>
          <w:rFonts w:ascii="Arial" w:hAnsi="Arial" w:cs="Arial"/>
          <w:b/>
          <w:sz w:val="22"/>
          <w:szCs w:val="22"/>
          <w:highlight w:val="yellow"/>
          <w:lang w:val="en-GB"/>
        </w:rPr>
      </w:pPr>
      <w:r w:rsidRPr="00761A55">
        <w:rPr>
          <w:rFonts w:ascii="Arial" w:hAnsi="Arial" w:cs="Arial"/>
          <w:color w:val="000000"/>
          <w:sz w:val="22"/>
          <w:szCs w:val="22"/>
          <w:lang w:val="en-GB"/>
        </w:rPr>
        <w:t xml:space="preserve">If, following the submission of the documents or proof of compliance with the qualification requirements, such a change occurs in the </w:t>
      </w:r>
      <w:r w:rsidR="00DF697A" w:rsidRPr="00761A55">
        <w:rPr>
          <w:rFonts w:ascii="Arial" w:hAnsi="Arial"/>
          <w:sz w:val="22"/>
          <w:szCs w:val="22"/>
          <w:lang w:val="en-GB"/>
        </w:rPr>
        <w:t>Contractor</w:t>
      </w:r>
      <w:r w:rsidRPr="00761A55">
        <w:rPr>
          <w:rFonts w:ascii="Arial" w:hAnsi="Arial" w:cs="Arial"/>
          <w:color w:val="000000"/>
          <w:sz w:val="22"/>
          <w:szCs w:val="22"/>
          <w:lang w:val="en-GB"/>
        </w:rPr>
        <w:t xml:space="preserve">’s qualification during the procurement procedure that would otherwise disqualify the participant from the procedure, the participant shall notify the contracting authority thereof in writing within 5 business days, and submit new documents or proof of compliance with the qualification requirements within 10 business days of the change notification served to the contracting authority. </w:t>
      </w:r>
    </w:p>
    <w:p w14:paraId="0229F3FA" w14:textId="77777777" w:rsidR="002E2339" w:rsidRPr="00761A55" w:rsidRDefault="002E2339" w:rsidP="002E2339">
      <w:pPr>
        <w:overflowPunct w:val="0"/>
        <w:spacing w:after="120" w:line="288" w:lineRule="auto"/>
        <w:ind w:left="993"/>
        <w:jc w:val="both"/>
        <w:textAlignment w:val="baseline"/>
        <w:rPr>
          <w:rFonts w:ascii="Arial" w:hAnsi="Arial" w:cs="Arial"/>
          <w:color w:val="000000"/>
          <w:sz w:val="22"/>
          <w:szCs w:val="22"/>
          <w:lang w:val="en-GB"/>
        </w:rPr>
      </w:pPr>
      <w:r w:rsidRPr="00761A55">
        <w:rPr>
          <w:rFonts w:ascii="Arial" w:hAnsi="Arial" w:cs="Arial"/>
          <w:color w:val="000000"/>
          <w:sz w:val="22"/>
          <w:szCs w:val="22"/>
          <w:lang w:val="en-GB"/>
        </w:rPr>
        <w:t>Pursuant to Sec</w:t>
      </w:r>
      <w:r w:rsidR="00DF697A">
        <w:rPr>
          <w:rFonts w:ascii="Arial" w:hAnsi="Arial" w:cs="Arial"/>
          <w:color w:val="000000"/>
          <w:sz w:val="22"/>
          <w:szCs w:val="22"/>
          <w:lang w:val="en-GB"/>
        </w:rPr>
        <w:t xml:space="preserve">tion </w:t>
      </w:r>
      <w:r w:rsidRPr="00761A55">
        <w:rPr>
          <w:rFonts w:ascii="Arial" w:hAnsi="Arial" w:cs="Arial"/>
          <w:color w:val="000000"/>
          <w:sz w:val="22"/>
          <w:szCs w:val="22"/>
          <w:lang w:val="en-GB"/>
        </w:rPr>
        <w:t>88(2)</w:t>
      </w:r>
      <w:r w:rsidR="00DF697A">
        <w:rPr>
          <w:rFonts w:ascii="Arial" w:hAnsi="Arial" w:cs="Arial"/>
          <w:color w:val="000000"/>
          <w:sz w:val="22"/>
          <w:szCs w:val="22"/>
          <w:lang w:val="en-GB"/>
        </w:rPr>
        <w:t xml:space="preserve"> of the Act</w:t>
      </w:r>
      <w:r w:rsidRPr="00761A55">
        <w:rPr>
          <w:rFonts w:ascii="Arial" w:hAnsi="Arial" w:cs="Arial"/>
          <w:color w:val="000000"/>
          <w:sz w:val="22"/>
          <w:szCs w:val="22"/>
          <w:lang w:val="en-GB"/>
        </w:rPr>
        <w:t xml:space="preserve">, failure to meet this requirement constitutes a reason for immediate </w:t>
      </w:r>
      <w:r w:rsidR="00DF697A">
        <w:rPr>
          <w:rFonts w:ascii="Arial" w:hAnsi="Arial" w:cs="Arial"/>
          <w:color w:val="000000"/>
          <w:sz w:val="22"/>
          <w:szCs w:val="22"/>
          <w:lang w:val="en-GB"/>
        </w:rPr>
        <w:t>exclusion</w:t>
      </w:r>
      <w:r w:rsidRPr="00761A55">
        <w:rPr>
          <w:rFonts w:ascii="Arial" w:hAnsi="Arial" w:cs="Arial"/>
          <w:color w:val="000000"/>
          <w:sz w:val="22"/>
          <w:szCs w:val="22"/>
          <w:lang w:val="en-GB"/>
        </w:rPr>
        <w:t xml:space="preserve"> of the </w:t>
      </w:r>
      <w:r w:rsidR="00DF697A">
        <w:rPr>
          <w:rFonts w:ascii="Arial" w:hAnsi="Arial" w:cs="Arial"/>
          <w:color w:val="000000"/>
          <w:sz w:val="22"/>
          <w:szCs w:val="22"/>
          <w:lang w:val="en-GB"/>
        </w:rPr>
        <w:t>Contractor</w:t>
      </w:r>
      <w:r w:rsidRPr="00761A55">
        <w:rPr>
          <w:rFonts w:ascii="Arial" w:hAnsi="Arial" w:cs="Arial"/>
          <w:color w:val="000000"/>
          <w:sz w:val="22"/>
          <w:szCs w:val="22"/>
          <w:lang w:val="en-GB"/>
        </w:rPr>
        <w:t xml:space="preserve"> from the </w:t>
      </w:r>
      <w:r w:rsidR="00DF697A">
        <w:rPr>
          <w:rFonts w:ascii="Arial" w:hAnsi="Arial" w:cs="Arial"/>
          <w:color w:val="000000"/>
          <w:sz w:val="22"/>
          <w:szCs w:val="22"/>
          <w:lang w:val="en-GB"/>
        </w:rPr>
        <w:t xml:space="preserve">tender </w:t>
      </w:r>
      <w:r w:rsidRPr="00761A55">
        <w:rPr>
          <w:rFonts w:ascii="Arial" w:hAnsi="Arial" w:cs="Arial"/>
          <w:color w:val="000000"/>
          <w:sz w:val="22"/>
          <w:szCs w:val="22"/>
          <w:lang w:val="en-GB"/>
        </w:rPr>
        <w:t xml:space="preserve">procedure. </w:t>
      </w:r>
    </w:p>
    <w:p w14:paraId="1E8176B1"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Special methods of submitting proof of qualifications</w:t>
      </w:r>
    </w:p>
    <w:p w14:paraId="67B338F8" w14:textId="77777777" w:rsidR="002E2339" w:rsidRPr="00761A55" w:rsidRDefault="002E2339" w:rsidP="002E2339">
      <w:pPr>
        <w:numPr>
          <w:ilvl w:val="2"/>
          <w:numId w:val="1"/>
        </w:numPr>
        <w:spacing w:after="120" w:line="288" w:lineRule="auto"/>
        <w:jc w:val="both"/>
        <w:rPr>
          <w:rFonts w:ascii="Arial" w:hAnsi="Arial" w:cs="Arial"/>
          <w:b/>
          <w:bCs/>
          <w:color w:val="000000"/>
          <w:sz w:val="22"/>
          <w:szCs w:val="22"/>
          <w:lang w:val="en-GB"/>
        </w:rPr>
      </w:pPr>
      <w:r w:rsidRPr="00761A55">
        <w:rPr>
          <w:rFonts w:ascii="Arial" w:hAnsi="Arial" w:cs="Arial"/>
          <w:b/>
          <w:sz w:val="22"/>
          <w:szCs w:val="22"/>
          <w:lang w:val="en-GB"/>
        </w:rPr>
        <w:t>Using</w:t>
      </w:r>
      <w:r w:rsidRPr="00761A55">
        <w:rPr>
          <w:rFonts w:ascii="Arial" w:hAnsi="Arial" w:cs="Arial"/>
          <w:b/>
          <w:bCs/>
          <w:color w:val="000000"/>
          <w:sz w:val="22"/>
          <w:szCs w:val="22"/>
          <w:lang w:val="en-GB"/>
        </w:rPr>
        <w:t xml:space="preserve"> an extract from a list of qualified contractors </w:t>
      </w:r>
    </w:p>
    <w:p w14:paraId="619D7CAD" w14:textId="77777777" w:rsidR="002E2339" w:rsidRPr="00761A55" w:rsidRDefault="002E2339" w:rsidP="002E2339">
      <w:pPr>
        <w:spacing w:after="120" w:line="288" w:lineRule="auto"/>
        <w:ind w:left="993"/>
        <w:jc w:val="both"/>
        <w:rPr>
          <w:rFonts w:ascii="Arial" w:hAnsi="Arial" w:cs="Arial"/>
          <w:color w:val="000000"/>
          <w:sz w:val="22"/>
          <w:szCs w:val="22"/>
          <w:lang w:val="en-GB"/>
        </w:rPr>
      </w:pPr>
      <w:r w:rsidRPr="00761A55">
        <w:rPr>
          <w:rFonts w:ascii="Arial" w:hAnsi="Arial" w:cs="Arial"/>
          <w:color w:val="000000"/>
          <w:sz w:val="22"/>
          <w:szCs w:val="22"/>
          <w:lang w:val="en-GB"/>
        </w:rPr>
        <w:t xml:space="preserve">If the Contractor provides the </w:t>
      </w:r>
      <w:r w:rsidRPr="00761A55">
        <w:rPr>
          <w:rFonts w:ascii="Arial" w:hAnsi="Arial" w:cs="Arial"/>
          <w:sz w:val="22"/>
          <w:szCs w:val="22"/>
          <w:lang w:val="en-GB"/>
        </w:rPr>
        <w:t xml:space="preserve">Contracting Authority </w:t>
      </w:r>
      <w:r w:rsidRPr="00761A55">
        <w:rPr>
          <w:rFonts w:ascii="Arial" w:hAnsi="Arial" w:cs="Arial"/>
          <w:color w:val="000000"/>
          <w:sz w:val="22"/>
          <w:szCs w:val="22"/>
          <w:lang w:val="en-GB"/>
        </w:rPr>
        <w:t xml:space="preserve">with an extract from a list of qualified contractors within the time limit set for submitting the proof of compliance with the basic capacity, the extract shall replace the proof of compliance with the basic capacity pursuant to Section 74 of the Act, and professional capacity pursuant </w:t>
      </w:r>
      <w:r w:rsidRPr="00761A55">
        <w:rPr>
          <w:rFonts w:ascii="Arial" w:hAnsi="Arial" w:cs="Arial"/>
          <w:color w:val="000000"/>
          <w:sz w:val="22"/>
          <w:szCs w:val="22"/>
          <w:lang w:val="en-GB"/>
        </w:rPr>
        <w:lastRenderedPageBreak/>
        <w:t xml:space="preserve">to Section 77 of the Act to the extent that the document proving the professional capacity covers the </w:t>
      </w:r>
      <w:r w:rsidRPr="00761A55">
        <w:rPr>
          <w:rFonts w:ascii="Arial" w:hAnsi="Arial" w:cs="Arial"/>
          <w:sz w:val="22"/>
          <w:szCs w:val="22"/>
          <w:lang w:val="en-GB"/>
        </w:rPr>
        <w:t>Contracting Authority</w:t>
      </w:r>
      <w:r w:rsidRPr="00761A55">
        <w:rPr>
          <w:rFonts w:ascii="Arial" w:hAnsi="Arial" w:cs="Arial"/>
          <w:color w:val="000000"/>
          <w:sz w:val="22"/>
          <w:szCs w:val="22"/>
          <w:lang w:val="en-GB"/>
        </w:rPr>
        <w:t xml:space="preserve">’s requirements for proving the professional capacity to perform the contract. </w:t>
      </w:r>
    </w:p>
    <w:p w14:paraId="71C4D8FA" w14:textId="77777777" w:rsidR="002E2339" w:rsidRPr="00761A55" w:rsidRDefault="002E2339" w:rsidP="002E2339">
      <w:pPr>
        <w:spacing w:after="120" w:line="288" w:lineRule="auto"/>
        <w:ind w:left="993"/>
        <w:jc w:val="both"/>
        <w:rPr>
          <w:rFonts w:ascii="Arial" w:hAnsi="Arial" w:cs="Arial"/>
          <w:color w:val="000000"/>
          <w:sz w:val="22"/>
          <w:szCs w:val="22"/>
          <w:lang w:val="en-GB"/>
        </w:rPr>
      </w:pPr>
      <w:r w:rsidRPr="00761A55">
        <w:rPr>
          <w:rFonts w:ascii="Arial" w:hAnsi="Arial" w:cs="Arial"/>
          <w:color w:val="000000"/>
          <w:sz w:val="22"/>
          <w:szCs w:val="22"/>
          <w:lang w:val="en-GB"/>
        </w:rPr>
        <w:t xml:space="preserve">The extract from a list of qualified contractors must not be older than 3 months on the last day, as of which compliance with the qualification requirements is to be proved. </w:t>
      </w:r>
    </w:p>
    <w:p w14:paraId="27C4F0BF" w14:textId="77777777" w:rsidR="002E2339" w:rsidRPr="00761A55" w:rsidRDefault="002E2339" w:rsidP="002E2339">
      <w:pPr>
        <w:numPr>
          <w:ilvl w:val="2"/>
          <w:numId w:val="1"/>
        </w:numPr>
        <w:spacing w:after="120" w:line="288" w:lineRule="auto"/>
        <w:jc w:val="both"/>
        <w:rPr>
          <w:rFonts w:ascii="Arial" w:hAnsi="Arial" w:cs="Arial"/>
          <w:b/>
          <w:sz w:val="22"/>
          <w:szCs w:val="22"/>
          <w:lang w:val="en-GB"/>
        </w:rPr>
      </w:pPr>
      <w:r w:rsidRPr="00761A55">
        <w:rPr>
          <w:rFonts w:ascii="Arial" w:hAnsi="Arial" w:cs="Arial"/>
          <w:b/>
          <w:sz w:val="22"/>
          <w:szCs w:val="22"/>
          <w:lang w:val="en-GB"/>
        </w:rPr>
        <w:t xml:space="preserve">Proof of compliance with the qualification requirements using a certificate </w:t>
      </w:r>
    </w:p>
    <w:p w14:paraId="4954A807" w14:textId="77777777" w:rsidR="002E2339" w:rsidRPr="00761A55" w:rsidRDefault="002E2339" w:rsidP="002E2339">
      <w:pPr>
        <w:spacing w:after="120" w:line="288" w:lineRule="auto"/>
        <w:ind w:left="993"/>
        <w:jc w:val="both"/>
        <w:rPr>
          <w:rFonts w:ascii="Arial" w:hAnsi="Arial" w:cs="Arial"/>
          <w:color w:val="000000"/>
          <w:sz w:val="22"/>
          <w:szCs w:val="22"/>
          <w:lang w:val="en-GB"/>
        </w:rPr>
      </w:pPr>
      <w:r w:rsidRPr="00761A55">
        <w:rPr>
          <w:rFonts w:ascii="Arial" w:hAnsi="Arial" w:cs="Arial"/>
          <w:color w:val="000000"/>
          <w:sz w:val="22"/>
          <w:szCs w:val="22"/>
          <w:lang w:val="en-GB"/>
        </w:rPr>
        <w:t xml:space="preserve">If the Contractor submits to the </w:t>
      </w:r>
      <w:r w:rsidRPr="00761A55">
        <w:rPr>
          <w:rFonts w:ascii="Arial" w:hAnsi="Arial" w:cs="Arial"/>
          <w:sz w:val="22"/>
          <w:szCs w:val="22"/>
          <w:lang w:val="en-GB"/>
        </w:rPr>
        <w:t xml:space="preserve">Contracting Authority </w:t>
      </w:r>
      <w:r w:rsidRPr="00761A55">
        <w:rPr>
          <w:rFonts w:ascii="Arial" w:hAnsi="Arial" w:cs="Arial"/>
          <w:color w:val="000000"/>
          <w:sz w:val="22"/>
          <w:szCs w:val="22"/>
          <w:lang w:val="en-GB"/>
        </w:rPr>
        <w:t>a certificate issued under a system of certified contractors, which contains the particulars specified under Section 239 of the Act, the certificate shall replace the proof of compliance with the qualification requirements with regard to the information contained therein. The Contractor shall be qualified to the extent shown in the certificate.</w:t>
      </w:r>
    </w:p>
    <w:p w14:paraId="4FBEE9D0"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Requirement</w:t>
      </w:r>
      <w:r w:rsidRPr="00761A55">
        <w:rPr>
          <w:rFonts w:ascii="Arial" w:hAnsi="Arial"/>
          <w:b/>
          <w:sz w:val="22"/>
          <w:szCs w:val="22"/>
          <w:lang w:val="en-GB"/>
        </w:rPr>
        <w:t xml:space="preserve"> to specify subcontractors</w:t>
      </w:r>
    </w:p>
    <w:p w14:paraId="6A1C9F29"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 xml:space="preserve">In accordance with the provision of Section 105(1) of the Act, the Contracting Authority demands that the participants specify in their tenders any parts of the public contract they intend to assign to one or more subcontractors. </w:t>
      </w:r>
    </w:p>
    <w:p w14:paraId="6712D67D"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In their tender, the participant shall present a list of subcontractors along with information on the parts of this public contract that will be implemented by each of the subcontractors, specifying the type of supplies, services or construction works and the share (%) of such supplies, services and works in the financial amount dedicated to the public contract (Annex 5 to this TD). In case the Contractor replaces a subcontractor originally specified in the tender during the performance of the contract, the replacement shall be subject to approval by the Contracting Authority.</w:t>
      </w:r>
    </w:p>
    <w:p w14:paraId="58BB5725"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If the participant does not want to subcontract any part of the public procurement project, they are liable to submit an affidavit stating this as part of their tender (Annex 5 to this TD).</w:t>
      </w:r>
    </w:p>
    <w:p w14:paraId="260B0933"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b/>
          <w:sz w:val="22"/>
          <w:szCs w:val="22"/>
          <w:lang w:val="en-GB"/>
        </w:rPr>
        <w:t xml:space="preserve">Each </w:t>
      </w:r>
      <w:r w:rsidRPr="00761A55">
        <w:rPr>
          <w:rFonts w:ascii="Arial" w:hAnsi="Arial" w:cs="Arial"/>
          <w:b/>
          <w:sz w:val="22"/>
          <w:szCs w:val="22"/>
          <w:lang w:val="en-GB"/>
        </w:rPr>
        <w:t>participant</w:t>
      </w:r>
      <w:r w:rsidRPr="00761A55">
        <w:rPr>
          <w:rFonts w:ascii="Arial" w:hAnsi="Arial"/>
          <w:b/>
          <w:sz w:val="22"/>
          <w:szCs w:val="22"/>
          <w:lang w:val="en-GB"/>
        </w:rPr>
        <w:t xml:space="preserve"> may submit one tender under the tender procedure only</w:t>
      </w:r>
      <w:r w:rsidRPr="00761A55">
        <w:rPr>
          <w:rFonts w:ascii="Arial" w:hAnsi="Arial" w:cs="Arial"/>
          <w:b/>
          <w:sz w:val="22"/>
          <w:szCs w:val="22"/>
          <w:lang w:val="en-GB"/>
        </w:rPr>
        <w:t xml:space="preserve">. </w:t>
      </w:r>
    </w:p>
    <w:p w14:paraId="106CAC71"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A Contractor that submits their tender in the tender procedure shall not, at the same time, be an entity through which another Contractor proves its qualification under the same part of the tender procedure.</w:t>
      </w:r>
    </w:p>
    <w:p w14:paraId="34202665" w14:textId="77777777" w:rsidR="002E2339"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The Contracting Authority shall exclude a participant who has submitted several tenders either separately or jointly with other participants, or has submitted a tender and at the same is used as an entity through which another participant proves their qualification under the same part of the tender procedure</w:t>
      </w:r>
      <w:r>
        <w:rPr>
          <w:rFonts w:ascii="Arial" w:hAnsi="Arial" w:cs="Arial"/>
          <w:sz w:val="22"/>
          <w:szCs w:val="22"/>
          <w:lang w:val="en-GB"/>
        </w:rPr>
        <w:t>.</w:t>
      </w:r>
    </w:p>
    <w:p w14:paraId="506DC523" w14:textId="77777777" w:rsidR="00DF697A" w:rsidRDefault="00DF697A" w:rsidP="002E2339">
      <w:pPr>
        <w:pStyle w:val="Odstavecseseznamem"/>
        <w:overflowPunct w:val="0"/>
        <w:spacing w:after="120" w:line="288" w:lineRule="auto"/>
        <w:ind w:left="993"/>
        <w:jc w:val="both"/>
        <w:textAlignment w:val="baseline"/>
        <w:rPr>
          <w:rFonts w:ascii="Arial" w:hAnsi="Arial" w:cs="Arial"/>
          <w:sz w:val="22"/>
          <w:szCs w:val="22"/>
          <w:lang w:val="en-GB"/>
        </w:rPr>
      </w:pPr>
    </w:p>
    <w:p w14:paraId="1E309E64"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EVALUATION CRITERIA, METHOD OF EVALUATION</w:t>
      </w:r>
    </w:p>
    <w:p w14:paraId="4A393187"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b/>
          <w:sz w:val="22"/>
          <w:szCs w:val="22"/>
          <w:lang w:val="en-GB"/>
        </w:rPr>
      </w:pPr>
      <w:r w:rsidRPr="00761A55">
        <w:rPr>
          <w:rFonts w:ascii="Arial" w:hAnsi="Arial" w:cs="Arial"/>
          <w:b/>
          <w:sz w:val="22"/>
          <w:szCs w:val="22"/>
          <w:lang w:val="en-GB"/>
        </w:rPr>
        <w:t>Evaluation criteria</w:t>
      </w:r>
    </w:p>
    <w:p w14:paraId="0F2DE1A9" w14:textId="77777777" w:rsidR="002E2339" w:rsidRPr="00083E37" w:rsidRDefault="002E2339" w:rsidP="002E2339">
      <w:pPr>
        <w:keepNext/>
        <w:widowControl w:val="0"/>
        <w:suppressLineNumbers/>
        <w:tabs>
          <w:tab w:val="left" w:pos="426"/>
        </w:tabs>
        <w:suppressAutoHyphens/>
        <w:autoSpaceDE/>
        <w:autoSpaceDN/>
        <w:adjustRightInd/>
        <w:spacing w:before="120" w:after="120" w:line="288" w:lineRule="auto"/>
        <w:ind w:left="993"/>
        <w:jc w:val="both"/>
        <w:rPr>
          <w:rFonts w:ascii="Arial" w:hAnsi="Arial"/>
          <w:b/>
          <w:sz w:val="22"/>
          <w:szCs w:val="22"/>
          <w:lang w:val="en-GB"/>
        </w:rPr>
      </w:pPr>
      <w:r w:rsidRPr="00083E37">
        <w:rPr>
          <w:rFonts w:ascii="Arial" w:hAnsi="Arial" w:cs="Arial"/>
          <w:bCs/>
          <w:sz w:val="22"/>
          <w:szCs w:val="22"/>
          <w:lang w:val="en-GB"/>
        </w:rPr>
        <w:t xml:space="preserve">In accordance with Section 114 (1) of the Act, the basic evaluation criterion for the </w:t>
      </w:r>
      <w:r w:rsidRPr="00083E37">
        <w:rPr>
          <w:rFonts w:ascii="Arial" w:hAnsi="Arial" w:cs="Arial"/>
          <w:bCs/>
          <w:sz w:val="22"/>
          <w:szCs w:val="22"/>
          <w:lang w:val="en-GB"/>
        </w:rPr>
        <w:lastRenderedPageBreak/>
        <w:t>award of this public contract is the economic advantageousness of the tender</w:t>
      </w:r>
      <w:r w:rsidR="00FC6C58">
        <w:rPr>
          <w:rFonts w:ascii="Arial" w:hAnsi="Arial" w:cs="Arial"/>
          <w:bCs/>
          <w:sz w:val="22"/>
          <w:szCs w:val="22"/>
          <w:lang w:val="en-GB"/>
        </w:rPr>
        <w:t>.</w:t>
      </w:r>
    </w:p>
    <w:p w14:paraId="6E36CD29" w14:textId="77777777" w:rsidR="002E2339" w:rsidRDefault="002E2339" w:rsidP="002E2339">
      <w:pPr>
        <w:ind w:left="993"/>
        <w:jc w:val="both"/>
        <w:rPr>
          <w:rFonts w:ascii="Arial" w:hAnsi="Arial" w:cs="Arial"/>
          <w:bCs/>
          <w:sz w:val="22"/>
          <w:szCs w:val="22"/>
          <w:lang w:val="en-GB"/>
        </w:rPr>
      </w:pPr>
      <w:r w:rsidRPr="00083E37">
        <w:rPr>
          <w:rFonts w:ascii="Arial" w:hAnsi="Arial" w:cs="Arial"/>
          <w:bCs/>
          <w:sz w:val="22"/>
          <w:szCs w:val="22"/>
          <w:lang w:val="en-GB"/>
        </w:rPr>
        <w:t>The Contracting Authority sets out the following evaluation partial criteria based on which the economic advantageousness of tenders shall be assessed:</w:t>
      </w:r>
    </w:p>
    <w:p w14:paraId="476983A6" w14:textId="77777777" w:rsidR="000C04FE" w:rsidRPr="00083E37" w:rsidRDefault="000C04FE" w:rsidP="002E2339">
      <w:pPr>
        <w:ind w:left="993"/>
        <w:jc w:val="both"/>
        <w:rPr>
          <w:rFonts w:ascii="Arial" w:hAnsi="Arial" w:cs="Arial"/>
          <w:bCs/>
          <w:sz w:val="22"/>
          <w:szCs w:val="22"/>
          <w:lang w:val="en-GB"/>
        </w:rPr>
      </w:pPr>
    </w:p>
    <w:tbl>
      <w:tblPr>
        <w:tblW w:w="807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5991"/>
        <w:gridCol w:w="1388"/>
      </w:tblGrid>
      <w:tr w:rsidR="002E2339" w:rsidRPr="00761A55" w14:paraId="09AE164C" w14:textId="77777777" w:rsidTr="008272BB">
        <w:tc>
          <w:tcPr>
            <w:tcW w:w="6691" w:type="dxa"/>
            <w:gridSpan w:val="2"/>
            <w:tcBorders>
              <w:bottom w:val="single" w:sz="4" w:space="0" w:color="000000"/>
            </w:tcBorders>
            <w:shd w:val="clear" w:color="auto" w:fill="auto"/>
            <w:vAlign w:val="center"/>
          </w:tcPr>
          <w:p w14:paraId="35EC448F"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Name of the Evaluation partial criteria (</w:t>
            </w:r>
            <w:r w:rsidR="00FC6C58">
              <w:rPr>
                <w:rFonts w:ascii="Arial" w:hAnsi="Arial" w:cs="Arial"/>
                <w:lang w:val="en-GB"/>
              </w:rPr>
              <w:t>S</w:t>
            </w:r>
            <w:r w:rsidRPr="00761A55">
              <w:rPr>
                <w:rFonts w:ascii="Arial" w:hAnsi="Arial" w:cs="Arial"/>
                <w:lang w:val="en-GB"/>
              </w:rPr>
              <w:t>ub-criteria)</w:t>
            </w:r>
          </w:p>
        </w:tc>
        <w:tc>
          <w:tcPr>
            <w:tcW w:w="1388" w:type="dxa"/>
            <w:tcBorders>
              <w:bottom w:val="single" w:sz="4" w:space="0" w:color="000000"/>
            </w:tcBorders>
            <w:shd w:val="clear" w:color="auto" w:fill="auto"/>
            <w:vAlign w:val="center"/>
          </w:tcPr>
          <w:p w14:paraId="440EDFD7"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Weight in %</w:t>
            </w:r>
          </w:p>
        </w:tc>
      </w:tr>
      <w:tr w:rsidR="002E2339" w:rsidRPr="00761A55" w14:paraId="107B1AEB" w14:textId="77777777" w:rsidTr="008272BB">
        <w:tc>
          <w:tcPr>
            <w:tcW w:w="8079" w:type="dxa"/>
            <w:gridSpan w:val="3"/>
            <w:shd w:val="clear" w:color="auto" w:fill="C4BC96"/>
          </w:tcPr>
          <w:p w14:paraId="769A1741" w14:textId="77777777" w:rsidR="002E2339" w:rsidRPr="00761A55" w:rsidRDefault="002E2339" w:rsidP="008272BB">
            <w:pPr>
              <w:pStyle w:val="cpNormal"/>
              <w:spacing w:after="0" w:line="276" w:lineRule="auto"/>
              <w:rPr>
                <w:rFonts w:ascii="Arial" w:hAnsi="Arial" w:cs="Arial"/>
                <w:lang w:val="en-GB"/>
              </w:rPr>
            </w:pPr>
          </w:p>
        </w:tc>
      </w:tr>
      <w:tr w:rsidR="002E2339" w:rsidRPr="00761A55" w14:paraId="735386DC" w14:textId="77777777" w:rsidTr="008272BB">
        <w:trPr>
          <w:trHeight w:val="454"/>
        </w:trPr>
        <w:tc>
          <w:tcPr>
            <w:tcW w:w="700" w:type="dxa"/>
            <w:shd w:val="clear" w:color="auto" w:fill="auto"/>
            <w:vAlign w:val="center"/>
          </w:tcPr>
          <w:p w14:paraId="5DC4580D"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w:t>
            </w:r>
          </w:p>
        </w:tc>
        <w:tc>
          <w:tcPr>
            <w:tcW w:w="5991" w:type="dxa"/>
            <w:shd w:val="clear" w:color="auto" w:fill="auto"/>
            <w:vAlign w:val="center"/>
          </w:tcPr>
          <w:p w14:paraId="5072CAC8" w14:textId="7FA07B38"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Pr="00761A55">
              <w:rPr>
                <w:rFonts w:ascii="Arial" w:hAnsi="Arial" w:cs="Arial"/>
                <w:lang w:val="en-GB"/>
              </w:rPr>
              <w:t xml:space="preserve">relaminate in EUR excl. VAT: PVC with chip Mifare Classic 1kB </w:t>
            </w:r>
          </w:p>
        </w:tc>
        <w:tc>
          <w:tcPr>
            <w:tcW w:w="1388" w:type="dxa"/>
            <w:shd w:val="clear" w:color="auto" w:fill="auto"/>
            <w:vAlign w:val="center"/>
          </w:tcPr>
          <w:p w14:paraId="5EDA2F40"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4,00 %</w:t>
            </w:r>
          </w:p>
        </w:tc>
      </w:tr>
      <w:tr w:rsidR="002E2339" w:rsidRPr="00761A55" w14:paraId="7B8DF12A" w14:textId="77777777" w:rsidTr="008272BB">
        <w:trPr>
          <w:trHeight w:val="454"/>
        </w:trPr>
        <w:tc>
          <w:tcPr>
            <w:tcW w:w="700" w:type="dxa"/>
            <w:shd w:val="clear" w:color="auto" w:fill="auto"/>
            <w:vAlign w:val="center"/>
          </w:tcPr>
          <w:p w14:paraId="6669933E"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2</w:t>
            </w:r>
          </w:p>
        </w:tc>
        <w:tc>
          <w:tcPr>
            <w:tcW w:w="5991" w:type="dxa"/>
            <w:shd w:val="clear" w:color="auto" w:fill="auto"/>
            <w:vAlign w:val="center"/>
          </w:tcPr>
          <w:p w14:paraId="7B428BF5" w14:textId="4AA40469"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PVC with chip Mifare Classic 4kB </w:t>
            </w:r>
          </w:p>
        </w:tc>
        <w:tc>
          <w:tcPr>
            <w:tcW w:w="1388" w:type="dxa"/>
            <w:shd w:val="clear" w:color="auto" w:fill="auto"/>
            <w:vAlign w:val="center"/>
          </w:tcPr>
          <w:p w14:paraId="43003F6C"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5,00 %</w:t>
            </w:r>
          </w:p>
        </w:tc>
      </w:tr>
      <w:tr w:rsidR="002E2339" w:rsidRPr="00761A55" w14:paraId="0C53B83C" w14:textId="77777777" w:rsidTr="008272BB">
        <w:trPr>
          <w:trHeight w:val="454"/>
        </w:trPr>
        <w:tc>
          <w:tcPr>
            <w:tcW w:w="700" w:type="dxa"/>
            <w:shd w:val="clear" w:color="auto" w:fill="auto"/>
            <w:vAlign w:val="center"/>
          </w:tcPr>
          <w:p w14:paraId="0F69DDC9"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3</w:t>
            </w:r>
          </w:p>
        </w:tc>
        <w:tc>
          <w:tcPr>
            <w:tcW w:w="5991" w:type="dxa"/>
            <w:shd w:val="clear" w:color="auto" w:fill="auto"/>
            <w:vAlign w:val="center"/>
          </w:tcPr>
          <w:p w14:paraId="6B6E0F81" w14:textId="114A0DBC"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PVC with chip Mifare DESfire ev1 2kB </w:t>
            </w:r>
          </w:p>
        </w:tc>
        <w:tc>
          <w:tcPr>
            <w:tcW w:w="1388" w:type="dxa"/>
            <w:shd w:val="clear" w:color="auto" w:fill="auto"/>
            <w:vAlign w:val="center"/>
          </w:tcPr>
          <w:p w14:paraId="7855BD7F"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8,00 %</w:t>
            </w:r>
          </w:p>
        </w:tc>
      </w:tr>
      <w:tr w:rsidR="002E2339" w:rsidRPr="00761A55" w14:paraId="407BE4E1" w14:textId="77777777" w:rsidTr="008272BB">
        <w:trPr>
          <w:trHeight w:val="454"/>
        </w:trPr>
        <w:tc>
          <w:tcPr>
            <w:tcW w:w="700" w:type="dxa"/>
            <w:shd w:val="clear" w:color="auto" w:fill="auto"/>
            <w:vAlign w:val="center"/>
          </w:tcPr>
          <w:p w14:paraId="02CF9C75"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4</w:t>
            </w:r>
          </w:p>
        </w:tc>
        <w:tc>
          <w:tcPr>
            <w:tcW w:w="5991" w:type="dxa"/>
            <w:shd w:val="clear" w:color="auto" w:fill="auto"/>
            <w:vAlign w:val="center"/>
          </w:tcPr>
          <w:p w14:paraId="71B1F2FE" w14:textId="60FD93C0"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PVC with chip Mifare DESfire ev1 4kB </w:t>
            </w:r>
          </w:p>
        </w:tc>
        <w:tc>
          <w:tcPr>
            <w:tcW w:w="1388" w:type="dxa"/>
            <w:shd w:val="clear" w:color="auto" w:fill="auto"/>
            <w:vAlign w:val="center"/>
          </w:tcPr>
          <w:p w14:paraId="52C3E6D9"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12,00 %</w:t>
            </w:r>
          </w:p>
        </w:tc>
      </w:tr>
      <w:tr w:rsidR="002E2339" w:rsidRPr="00761A55" w14:paraId="7BE51C9D" w14:textId="77777777" w:rsidTr="008272BB">
        <w:trPr>
          <w:trHeight w:val="454"/>
        </w:trPr>
        <w:tc>
          <w:tcPr>
            <w:tcW w:w="700" w:type="dxa"/>
            <w:shd w:val="clear" w:color="auto" w:fill="auto"/>
            <w:vAlign w:val="center"/>
          </w:tcPr>
          <w:p w14:paraId="6C08619B"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5</w:t>
            </w:r>
          </w:p>
        </w:tc>
        <w:tc>
          <w:tcPr>
            <w:tcW w:w="5991" w:type="dxa"/>
            <w:shd w:val="clear" w:color="auto" w:fill="auto"/>
            <w:vAlign w:val="center"/>
          </w:tcPr>
          <w:p w14:paraId="1895574B" w14:textId="7B1A1E43"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PVC with chip Mifare DESfire ev1 8kB </w:t>
            </w:r>
          </w:p>
        </w:tc>
        <w:tc>
          <w:tcPr>
            <w:tcW w:w="1388" w:type="dxa"/>
            <w:shd w:val="clear" w:color="auto" w:fill="auto"/>
            <w:vAlign w:val="center"/>
          </w:tcPr>
          <w:p w14:paraId="3442A5F3"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12,00 %</w:t>
            </w:r>
          </w:p>
        </w:tc>
      </w:tr>
      <w:tr w:rsidR="002E2339" w:rsidRPr="00761A55" w14:paraId="78670E6A" w14:textId="77777777" w:rsidTr="008272BB">
        <w:trPr>
          <w:trHeight w:val="454"/>
        </w:trPr>
        <w:tc>
          <w:tcPr>
            <w:tcW w:w="700" w:type="dxa"/>
            <w:shd w:val="clear" w:color="auto" w:fill="auto"/>
            <w:vAlign w:val="center"/>
          </w:tcPr>
          <w:p w14:paraId="1F879BDD"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5</w:t>
            </w:r>
          </w:p>
        </w:tc>
        <w:tc>
          <w:tcPr>
            <w:tcW w:w="5991" w:type="dxa"/>
            <w:shd w:val="clear" w:color="auto" w:fill="auto"/>
            <w:vAlign w:val="center"/>
          </w:tcPr>
          <w:p w14:paraId="30732542" w14:textId="3407F7A9"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PVC with chip Mifare DESfire ev2 2kB </w:t>
            </w:r>
          </w:p>
        </w:tc>
        <w:tc>
          <w:tcPr>
            <w:tcW w:w="1388" w:type="dxa"/>
            <w:shd w:val="clear" w:color="auto" w:fill="auto"/>
            <w:vAlign w:val="center"/>
          </w:tcPr>
          <w:p w14:paraId="4C6922C0"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12,00 %</w:t>
            </w:r>
          </w:p>
        </w:tc>
      </w:tr>
      <w:tr w:rsidR="002E2339" w:rsidRPr="00761A55" w14:paraId="33DBB48F" w14:textId="77777777" w:rsidTr="008272BB">
        <w:trPr>
          <w:trHeight w:val="454"/>
        </w:trPr>
        <w:tc>
          <w:tcPr>
            <w:tcW w:w="700" w:type="dxa"/>
            <w:shd w:val="clear" w:color="auto" w:fill="auto"/>
            <w:vAlign w:val="center"/>
          </w:tcPr>
          <w:p w14:paraId="24A10394"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7</w:t>
            </w:r>
          </w:p>
        </w:tc>
        <w:tc>
          <w:tcPr>
            <w:tcW w:w="5991" w:type="dxa"/>
            <w:shd w:val="clear" w:color="auto" w:fill="auto"/>
            <w:vAlign w:val="center"/>
          </w:tcPr>
          <w:p w14:paraId="5012FD09" w14:textId="30B4EA08"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PVC with chip Mifare DESfire ev2 4kB </w:t>
            </w:r>
          </w:p>
        </w:tc>
        <w:tc>
          <w:tcPr>
            <w:tcW w:w="1388" w:type="dxa"/>
            <w:shd w:val="clear" w:color="auto" w:fill="auto"/>
            <w:vAlign w:val="center"/>
          </w:tcPr>
          <w:p w14:paraId="03822BEC"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12,00 %</w:t>
            </w:r>
          </w:p>
        </w:tc>
      </w:tr>
      <w:tr w:rsidR="002E2339" w:rsidRPr="00761A55" w14:paraId="0CC5B030" w14:textId="77777777" w:rsidTr="008272BB">
        <w:trPr>
          <w:trHeight w:val="454"/>
        </w:trPr>
        <w:tc>
          <w:tcPr>
            <w:tcW w:w="700" w:type="dxa"/>
            <w:shd w:val="clear" w:color="auto" w:fill="auto"/>
            <w:vAlign w:val="center"/>
          </w:tcPr>
          <w:p w14:paraId="0EAA91CB"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8</w:t>
            </w:r>
          </w:p>
        </w:tc>
        <w:tc>
          <w:tcPr>
            <w:tcW w:w="5991" w:type="dxa"/>
            <w:shd w:val="clear" w:color="auto" w:fill="auto"/>
            <w:vAlign w:val="center"/>
          </w:tcPr>
          <w:p w14:paraId="40A7C2EE" w14:textId="2783145E"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PVC with chip Mifare DESfire ev2 8kB </w:t>
            </w:r>
          </w:p>
        </w:tc>
        <w:tc>
          <w:tcPr>
            <w:tcW w:w="1388" w:type="dxa"/>
            <w:shd w:val="clear" w:color="auto" w:fill="auto"/>
            <w:vAlign w:val="center"/>
          </w:tcPr>
          <w:p w14:paraId="7EEE0869"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12,00 %</w:t>
            </w:r>
          </w:p>
        </w:tc>
      </w:tr>
      <w:tr w:rsidR="002E2339" w:rsidRPr="00761A55" w14:paraId="3D0086DD" w14:textId="77777777" w:rsidTr="008272BB">
        <w:trPr>
          <w:trHeight w:val="454"/>
        </w:trPr>
        <w:tc>
          <w:tcPr>
            <w:tcW w:w="700" w:type="dxa"/>
            <w:shd w:val="clear" w:color="auto" w:fill="auto"/>
            <w:vAlign w:val="center"/>
          </w:tcPr>
          <w:p w14:paraId="1704E7A6"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9</w:t>
            </w:r>
          </w:p>
        </w:tc>
        <w:tc>
          <w:tcPr>
            <w:tcW w:w="5991" w:type="dxa"/>
            <w:shd w:val="clear" w:color="auto" w:fill="auto"/>
            <w:vAlign w:val="center"/>
          </w:tcPr>
          <w:p w14:paraId="32378659" w14:textId="6AB11D5B"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Sum of unit tender prices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in EUR excl. VAT: PVC sum of others</w:t>
            </w:r>
          </w:p>
        </w:tc>
        <w:tc>
          <w:tcPr>
            <w:tcW w:w="1388" w:type="dxa"/>
            <w:shd w:val="clear" w:color="auto" w:fill="auto"/>
            <w:vAlign w:val="center"/>
          </w:tcPr>
          <w:p w14:paraId="1729E345"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5,00 %</w:t>
            </w:r>
          </w:p>
        </w:tc>
      </w:tr>
      <w:tr w:rsidR="002E2339" w:rsidRPr="00761A55" w14:paraId="7758B960" w14:textId="77777777" w:rsidTr="008272BB">
        <w:trPr>
          <w:trHeight w:val="454"/>
        </w:trPr>
        <w:tc>
          <w:tcPr>
            <w:tcW w:w="700" w:type="dxa"/>
            <w:shd w:val="clear" w:color="auto" w:fill="auto"/>
            <w:vAlign w:val="center"/>
          </w:tcPr>
          <w:p w14:paraId="584299FC"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10</w:t>
            </w:r>
          </w:p>
        </w:tc>
        <w:tc>
          <w:tcPr>
            <w:tcW w:w="5991" w:type="dxa"/>
            <w:shd w:val="clear" w:color="auto" w:fill="auto"/>
            <w:vAlign w:val="center"/>
          </w:tcPr>
          <w:p w14:paraId="0E1A4040" w14:textId="27C029A4"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PC with chip MF Mifare Classic 1kB </w:t>
            </w:r>
          </w:p>
        </w:tc>
        <w:tc>
          <w:tcPr>
            <w:tcW w:w="1388" w:type="dxa"/>
            <w:shd w:val="clear" w:color="auto" w:fill="auto"/>
            <w:vAlign w:val="center"/>
          </w:tcPr>
          <w:p w14:paraId="201F99B7"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2,00 %</w:t>
            </w:r>
          </w:p>
        </w:tc>
      </w:tr>
      <w:tr w:rsidR="002E2339" w:rsidRPr="00761A55" w14:paraId="4706AA61" w14:textId="77777777" w:rsidTr="008272BB">
        <w:trPr>
          <w:trHeight w:val="454"/>
        </w:trPr>
        <w:tc>
          <w:tcPr>
            <w:tcW w:w="700" w:type="dxa"/>
            <w:shd w:val="clear" w:color="auto" w:fill="auto"/>
            <w:vAlign w:val="center"/>
          </w:tcPr>
          <w:p w14:paraId="21CC850C"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11</w:t>
            </w:r>
          </w:p>
        </w:tc>
        <w:tc>
          <w:tcPr>
            <w:tcW w:w="5991" w:type="dxa"/>
            <w:shd w:val="clear" w:color="auto" w:fill="auto"/>
            <w:vAlign w:val="center"/>
          </w:tcPr>
          <w:p w14:paraId="3E18E9DD" w14:textId="120A3C8B"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PC with chip MF Mifare Classic 4kB </w:t>
            </w:r>
          </w:p>
        </w:tc>
        <w:tc>
          <w:tcPr>
            <w:tcW w:w="1388" w:type="dxa"/>
            <w:shd w:val="clear" w:color="auto" w:fill="auto"/>
            <w:vAlign w:val="center"/>
          </w:tcPr>
          <w:p w14:paraId="5CD08838"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2,00 %</w:t>
            </w:r>
          </w:p>
        </w:tc>
      </w:tr>
      <w:tr w:rsidR="002E2339" w:rsidRPr="00761A55" w14:paraId="022E00BD" w14:textId="77777777" w:rsidTr="008272BB">
        <w:trPr>
          <w:trHeight w:val="454"/>
        </w:trPr>
        <w:tc>
          <w:tcPr>
            <w:tcW w:w="700" w:type="dxa"/>
            <w:shd w:val="clear" w:color="auto" w:fill="auto"/>
            <w:vAlign w:val="center"/>
          </w:tcPr>
          <w:p w14:paraId="65C32380"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12</w:t>
            </w:r>
          </w:p>
        </w:tc>
        <w:tc>
          <w:tcPr>
            <w:tcW w:w="5991" w:type="dxa"/>
            <w:shd w:val="clear" w:color="auto" w:fill="auto"/>
            <w:vAlign w:val="center"/>
          </w:tcPr>
          <w:p w14:paraId="0A35E4A8" w14:textId="2DC14A4F"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in EUR excl. VAT: PC with chip Mifare DESfire ev1 4kB</w:t>
            </w:r>
          </w:p>
        </w:tc>
        <w:tc>
          <w:tcPr>
            <w:tcW w:w="1388" w:type="dxa"/>
            <w:shd w:val="clear" w:color="auto" w:fill="auto"/>
            <w:vAlign w:val="center"/>
          </w:tcPr>
          <w:p w14:paraId="5091BDDF"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3,00 %</w:t>
            </w:r>
          </w:p>
        </w:tc>
      </w:tr>
      <w:tr w:rsidR="002E2339" w:rsidRPr="00761A55" w14:paraId="048CACF6" w14:textId="77777777" w:rsidTr="008272BB">
        <w:trPr>
          <w:trHeight w:val="454"/>
        </w:trPr>
        <w:tc>
          <w:tcPr>
            <w:tcW w:w="700" w:type="dxa"/>
            <w:shd w:val="clear" w:color="auto" w:fill="auto"/>
            <w:vAlign w:val="center"/>
          </w:tcPr>
          <w:p w14:paraId="39DEF547"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13</w:t>
            </w:r>
          </w:p>
        </w:tc>
        <w:tc>
          <w:tcPr>
            <w:tcW w:w="5991" w:type="dxa"/>
            <w:shd w:val="clear" w:color="auto" w:fill="auto"/>
            <w:vAlign w:val="center"/>
          </w:tcPr>
          <w:p w14:paraId="39747B7D" w14:textId="6B4C79CF"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PC with chip Mifare DESfire ev1 8kB </w:t>
            </w:r>
          </w:p>
        </w:tc>
        <w:tc>
          <w:tcPr>
            <w:tcW w:w="1388" w:type="dxa"/>
            <w:shd w:val="clear" w:color="auto" w:fill="auto"/>
            <w:vAlign w:val="center"/>
          </w:tcPr>
          <w:p w14:paraId="44B23AF5"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3,00 %</w:t>
            </w:r>
          </w:p>
        </w:tc>
      </w:tr>
      <w:tr w:rsidR="002E2339" w:rsidRPr="00761A55" w14:paraId="727BBBDA" w14:textId="77777777" w:rsidTr="008272BB">
        <w:trPr>
          <w:trHeight w:val="454"/>
        </w:trPr>
        <w:tc>
          <w:tcPr>
            <w:tcW w:w="700" w:type="dxa"/>
            <w:shd w:val="clear" w:color="auto" w:fill="auto"/>
            <w:vAlign w:val="center"/>
          </w:tcPr>
          <w:p w14:paraId="23D418AF"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14</w:t>
            </w:r>
          </w:p>
        </w:tc>
        <w:tc>
          <w:tcPr>
            <w:tcW w:w="5991" w:type="dxa"/>
            <w:shd w:val="clear" w:color="auto" w:fill="auto"/>
            <w:vAlign w:val="center"/>
          </w:tcPr>
          <w:p w14:paraId="1AC3B7B6" w14:textId="6FE9F47B"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PC with chip Mifare DESfire ev2 4kB </w:t>
            </w:r>
          </w:p>
        </w:tc>
        <w:tc>
          <w:tcPr>
            <w:tcW w:w="1388" w:type="dxa"/>
            <w:shd w:val="clear" w:color="auto" w:fill="auto"/>
            <w:vAlign w:val="center"/>
          </w:tcPr>
          <w:p w14:paraId="616B7531"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3,00 %</w:t>
            </w:r>
          </w:p>
        </w:tc>
      </w:tr>
      <w:tr w:rsidR="002E2339" w:rsidRPr="00761A55" w14:paraId="003F06DF" w14:textId="77777777" w:rsidTr="008272BB">
        <w:trPr>
          <w:trHeight w:val="454"/>
        </w:trPr>
        <w:tc>
          <w:tcPr>
            <w:tcW w:w="700" w:type="dxa"/>
            <w:shd w:val="clear" w:color="auto" w:fill="auto"/>
            <w:vAlign w:val="center"/>
          </w:tcPr>
          <w:p w14:paraId="0FE29F59"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15</w:t>
            </w:r>
          </w:p>
        </w:tc>
        <w:tc>
          <w:tcPr>
            <w:tcW w:w="5991" w:type="dxa"/>
            <w:shd w:val="clear" w:color="auto" w:fill="auto"/>
            <w:vAlign w:val="center"/>
          </w:tcPr>
          <w:p w14:paraId="0407C445" w14:textId="7D54FD4E"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 xml:space="preserve">in EUR excl. VAT: PC with chip Mifare DESfire ev2 8kB </w:t>
            </w:r>
          </w:p>
        </w:tc>
        <w:tc>
          <w:tcPr>
            <w:tcW w:w="1388" w:type="dxa"/>
            <w:shd w:val="clear" w:color="auto" w:fill="auto"/>
            <w:vAlign w:val="center"/>
          </w:tcPr>
          <w:p w14:paraId="3901419D"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3,00 %</w:t>
            </w:r>
          </w:p>
        </w:tc>
      </w:tr>
      <w:tr w:rsidR="002E2339" w:rsidRPr="00761A55" w14:paraId="75733209" w14:textId="77777777" w:rsidTr="008272BB">
        <w:trPr>
          <w:trHeight w:val="454"/>
        </w:trPr>
        <w:tc>
          <w:tcPr>
            <w:tcW w:w="700" w:type="dxa"/>
            <w:shd w:val="clear" w:color="auto" w:fill="auto"/>
            <w:vAlign w:val="center"/>
          </w:tcPr>
          <w:p w14:paraId="0CF73C88"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16</w:t>
            </w:r>
          </w:p>
        </w:tc>
        <w:tc>
          <w:tcPr>
            <w:tcW w:w="5991" w:type="dxa"/>
            <w:shd w:val="clear" w:color="auto" w:fill="auto"/>
            <w:vAlign w:val="center"/>
          </w:tcPr>
          <w:p w14:paraId="03D9E4A2" w14:textId="40868575"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Sum of unit tender prices per 1 pcs of </w:t>
            </w:r>
            <w:r w:rsidR="00365013">
              <w:rPr>
                <w:rFonts w:ascii="Arial" w:hAnsi="Arial" w:cs="Arial"/>
                <w:lang w:val="en-GB"/>
              </w:rPr>
              <w:t>P</w:t>
            </w:r>
            <w:r w:rsidR="00365013" w:rsidRPr="00761A55">
              <w:rPr>
                <w:rFonts w:ascii="Arial" w:hAnsi="Arial" w:cs="Arial"/>
                <w:lang w:val="en-GB"/>
              </w:rPr>
              <w:t xml:space="preserve">relaminate </w:t>
            </w:r>
            <w:r w:rsidRPr="00761A55">
              <w:rPr>
                <w:rFonts w:ascii="Arial" w:hAnsi="Arial" w:cs="Arial"/>
                <w:lang w:val="en-GB"/>
              </w:rPr>
              <w:t>in EUR excl. VAT: PC sum of others</w:t>
            </w:r>
          </w:p>
        </w:tc>
        <w:tc>
          <w:tcPr>
            <w:tcW w:w="1388" w:type="dxa"/>
            <w:shd w:val="clear" w:color="auto" w:fill="auto"/>
            <w:vAlign w:val="center"/>
          </w:tcPr>
          <w:p w14:paraId="5924D7AF"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2,00 %</w:t>
            </w:r>
          </w:p>
        </w:tc>
      </w:tr>
    </w:tbl>
    <w:p w14:paraId="5F5377EE"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cs="Arial"/>
          <w:b/>
          <w:sz w:val="22"/>
          <w:szCs w:val="22"/>
          <w:lang w:val="en-GB"/>
        </w:rPr>
      </w:pPr>
      <w:r w:rsidRPr="00761A55">
        <w:rPr>
          <w:rFonts w:ascii="Arial" w:hAnsi="Arial" w:cs="Arial"/>
          <w:b/>
          <w:sz w:val="22"/>
          <w:szCs w:val="22"/>
          <w:lang w:val="en-GB"/>
        </w:rPr>
        <w:t>Evaluation Sub-criterions</w:t>
      </w:r>
    </w:p>
    <w:p w14:paraId="202CDE9F" w14:textId="77777777" w:rsidR="002E2339" w:rsidRPr="00761A55"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bCs/>
          <w:sz w:val="22"/>
          <w:szCs w:val="22"/>
          <w:lang w:val="en-GB"/>
        </w:rPr>
      </w:pPr>
      <w:r w:rsidRPr="00761A55">
        <w:rPr>
          <w:rFonts w:ascii="Arial" w:hAnsi="Arial" w:cs="Arial"/>
          <w:bCs/>
          <w:sz w:val="22"/>
          <w:szCs w:val="22"/>
          <w:lang w:val="en-GB"/>
        </w:rPr>
        <w:t xml:space="preserve">The Contracting Authority will evaluate the tender prices in EUR excl. VAT, </w:t>
      </w:r>
      <w:r w:rsidRPr="00761A55">
        <w:rPr>
          <w:rFonts w:ascii="Arial" w:hAnsi="Arial"/>
          <w:b/>
          <w:sz w:val="22"/>
          <w:szCs w:val="22"/>
          <w:lang w:val="en-GB"/>
        </w:rPr>
        <w:t>stated in the tender in the Annex no. 2 of the Draft Framework Agreement</w:t>
      </w:r>
      <w:r w:rsidRPr="00761A55">
        <w:rPr>
          <w:rFonts w:ascii="Arial" w:hAnsi="Arial" w:cs="Arial"/>
          <w:bCs/>
          <w:sz w:val="22"/>
          <w:szCs w:val="22"/>
          <w:lang w:val="en-GB"/>
        </w:rPr>
        <w:t xml:space="preserve">, individually in each evaluation sub-criterion on a scale from 0 to 100. Each tender will be assigned a score under each evaluation sub-criterion, which reflects the rate of success of the respective tender in terms of each evaluation sub-criterion. For all sub-criterions, under which the most advantageous tender has the minimum value </w:t>
      </w:r>
      <w:r w:rsidRPr="00761A55">
        <w:rPr>
          <w:rFonts w:ascii="Arial" w:hAnsi="Arial" w:cs="Arial"/>
          <w:bCs/>
          <w:sz w:val="22"/>
          <w:szCs w:val="22"/>
          <w:lang w:val="en-GB"/>
        </w:rPr>
        <w:lastRenderedPageBreak/>
        <w:t>of the sub-criterion, the assessed tender will be assigned a score, calculated as the ratio of the most advantageous tender to the assessed tender multiplied by 100.</w:t>
      </w:r>
    </w:p>
    <w:p w14:paraId="74654895" w14:textId="77777777" w:rsidR="002E2339" w:rsidRPr="00761A55"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bCs/>
          <w:sz w:val="22"/>
          <w:szCs w:val="22"/>
          <w:lang w:val="en-GB"/>
        </w:rPr>
      </w:pPr>
      <w:r w:rsidRPr="00761A55">
        <w:rPr>
          <w:rFonts w:ascii="Arial" w:hAnsi="Arial" w:cs="Arial"/>
          <w:bCs/>
          <w:sz w:val="22"/>
          <w:szCs w:val="22"/>
          <w:lang w:val="en-GB"/>
        </w:rPr>
        <w:t>The score reduced by the weight of each sub-criterions will be used for total evaluating the tenders, i.e. the individual scores of tenders under these sub-criterions will be multiplied by the weight of the relevant sub-criterions</w:t>
      </w:r>
    </w:p>
    <w:p w14:paraId="6C9E7FA0"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cs="Arial"/>
          <w:sz w:val="22"/>
          <w:szCs w:val="22"/>
          <w:lang w:val="en-GB"/>
        </w:rPr>
      </w:pPr>
      <w:r w:rsidRPr="00761A55">
        <w:rPr>
          <w:rFonts w:ascii="Arial" w:hAnsi="Arial" w:cs="Arial"/>
          <w:b/>
          <w:sz w:val="22"/>
          <w:szCs w:val="22"/>
          <w:lang w:val="en-GB"/>
        </w:rPr>
        <w:t xml:space="preserve">Method of evaluation of sub-criteria </w:t>
      </w:r>
    </w:p>
    <w:p w14:paraId="179314F0" w14:textId="77777777" w:rsidR="002E2339" w:rsidRPr="00761A55"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sz w:val="22"/>
          <w:szCs w:val="22"/>
          <w:lang w:val="en-GB"/>
        </w:rPr>
      </w:pPr>
      <w:r w:rsidRPr="00761A55">
        <w:rPr>
          <w:rFonts w:ascii="Arial" w:hAnsi="Arial" w:cs="Arial"/>
          <w:sz w:val="22"/>
          <w:szCs w:val="22"/>
          <w:lang w:val="en-GB"/>
        </w:rPr>
        <w:t xml:space="preserve">On the basis of the sum of the resulting scores under all sub-criteria, the tenders will be ranked depending on their rate of success, </w:t>
      </w:r>
      <w:r w:rsidRPr="00761A55">
        <w:rPr>
          <w:rFonts w:ascii="Arial" w:hAnsi="Arial" w:cs="Arial"/>
          <w:b/>
          <w:bCs/>
          <w:sz w:val="22"/>
          <w:szCs w:val="22"/>
          <w:lang w:val="en-GB"/>
        </w:rPr>
        <w:t>where the most successful tender will be the tender which achieved the highest score.</w:t>
      </w:r>
    </w:p>
    <w:p w14:paraId="0096FFC0" w14:textId="77777777" w:rsidR="002E2339"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sz w:val="22"/>
          <w:szCs w:val="22"/>
          <w:lang w:val="en-GB"/>
        </w:rPr>
      </w:pPr>
      <w:r w:rsidRPr="00761A55">
        <w:rPr>
          <w:rFonts w:ascii="Arial" w:hAnsi="Arial" w:cs="Arial"/>
          <w:sz w:val="22"/>
          <w:szCs w:val="22"/>
          <w:lang w:val="en-GB"/>
        </w:rPr>
        <w:t xml:space="preserve">The </w:t>
      </w:r>
      <w:r w:rsidR="00DF697A">
        <w:rPr>
          <w:rFonts w:ascii="Arial" w:hAnsi="Arial" w:cs="Arial"/>
          <w:sz w:val="22"/>
          <w:szCs w:val="22"/>
          <w:lang w:val="en-GB"/>
        </w:rPr>
        <w:t>C</w:t>
      </w:r>
      <w:r w:rsidRPr="00761A55">
        <w:rPr>
          <w:rFonts w:ascii="Arial" w:hAnsi="Arial" w:cs="Arial"/>
          <w:sz w:val="22"/>
          <w:szCs w:val="22"/>
          <w:lang w:val="en-GB"/>
        </w:rPr>
        <w:t xml:space="preserve">ontractor is not entitled to set further conditions regarding the proposed values (data) that are subject to evaluation. If additional conditions are set or several different alternatives are used for the values that are subject to evaluation, this may be a reason for exclusion the relevant tender and the </w:t>
      </w:r>
      <w:r w:rsidR="00DF697A">
        <w:rPr>
          <w:rFonts w:ascii="Arial" w:hAnsi="Arial" w:cs="Arial"/>
          <w:sz w:val="22"/>
          <w:szCs w:val="22"/>
          <w:lang w:val="en-GB"/>
        </w:rPr>
        <w:t>C</w:t>
      </w:r>
      <w:r w:rsidRPr="00761A55">
        <w:rPr>
          <w:rFonts w:ascii="Arial" w:hAnsi="Arial" w:cs="Arial"/>
          <w:sz w:val="22"/>
          <w:szCs w:val="22"/>
          <w:lang w:val="en-GB"/>
        </w:rPr>
        <w:t xml:space="preserve">ontractor from the </w:t>
      </w:r>
      <w:r w:rsidR="00DF697A">
        <w:rPr>
          <w:rFonts w:ascii="Arial" w:hAnsi="Arial" w:cs="Arial"/>
          <w:sz w:val="22"/>
          <w:szCs w:val="22"/>
          <w:lang w:val="en-GB"/>
        </w:rPr>
        <w:t>tender</w:t>
      </w:r>
      <w:r w:rsidRPr="00761A55">
        <w:rPr>
          <w:rFonts w:ascii="Arial" w:hAnsi="Arial" w:cs="Arial"/>
          <w:sz w:val="22"/>
          <w:szCs w:val="22"/>
          <w:lang w:val="en-GB"/>
        </w:rPr>
        <w:t xml:space="preserve"> procedure. A similar procedure will be applied by the Contracting Authority if any value that is subject to evaluation is specified in a different quantity or form than as required by the Contracting Authority.</w:t>
      </w:r>
    </w:p>
    <w:p w14:paraId="3BDE23F2" w14:textId="77777777" w:rsidR="00DF697A" w:rsidRDefault="00DF697A"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sz w:val="22"/>
          <w:szCs w:val="22"/>
          <w:lang w:val="en-GB"/>
        </w:rPr>
      </w:pPr>
    </w:p>
    <w:p w14:paraId="5415C16C"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GENERAL BUSINESS CONDITIONS AND TERMS OF PAYMENT</w:t>
      </w:r>
    </w:p>
    <w:p w14:paraId="61AA2E9D"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b/>
          <w:sz w:val="22"/>
          <w:szCs w:val="22"/>
          <w:lang w:val="en-GB"/>
        </w:rPr>
      </w:pPr>
      <w:r w:rsidRPr="00761A55">
        <w:rPr>
          <w:rFonts w:ascii="Arial" w:hAnsi="Arial"/>
          <w:sz w:val="22"/>
          <w:szCs w:val="22"/>
          <w:lang w:val="en-GB"/>
        </w:rPr>
        <w:t>The</w:t>
      </w:r>
      <w:r w:rsidRPr="00761A55">
        <w:rPr>
          <w:rFonts w:ascii="Arial" w:hAnsi="Arial" w:cs="Arial"/>
          <w:bCs/>
          <w:sz w:val="22"/>
          <w:szCs w:val="22"/>
          <w:lang w:val="en-GB"/>
        </w:rPr>
        <w:t xml:space="preserve"> payment and business terms and conditions are specified in the binding Draft Framework Agreement (Annex 1 to this TD). </w:t>
      </w:r>
    </w:p>
    <w:p w14:paraId="58CB29D4"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sz w:val="22"/>
          <w:szCs w:val="22"/>
          <w:lang w:val="en-GB"/>
        </w:rPr>
      </w:pPr>
      <w:r w:rsidRPr="00761A55">
        <w:rPr>
          <w:rFonts w:ascii="Arial" w:hAnsi="Arial" w:cs="Arial"/>
          <w:bCs/>
          <w:sz w:val="22"/>
          <w:szCs w:val="22"/>
          <w:lang w:val="en-GB"/>
        </w:rPr>
        <w:t xml:space="preserve">The Draft Framework Agreement is binding upon the participant. The participant is </w:t>
      </w:r>
      <w:r w:rsidRPr="00761A55">
        <w:rPr>
          <w:rFonts w:ascii="Arial" w:hAnsi="Arial"/>
          <w:sz w:val="22"/>
          <w:szCs w:val="22"/>
          <w:lang w:val="en-GB"/>
        </w:rPr>
        <w:t>only</w:t>
      </w:r>
      <w:r w:rsidRPr="00761A55">
        <w:rPr>
          <w:rFonts w:ascii="Arial" w:hAnsi="Arial" w:cs="Arial"/>
          <w:bCs/>
          <w:sz w:val="22"/>
          <w:szCs w:val="22"/>
          <w:lang w:val="en-GB"/>
        </w:rPr>
        <w:t xml:space="preserve"> allowed to complete the Draft Framework Agreement with information marked as incomplete </w:t>
      </w:r>
      <w:r w:rsidRPr="00761A55">
        <w:rPr>
          <w:rFonts w:ascii="Arial" w:hAnsi="Arial" w:cs="Arial"/>
          <w:bCs/>
          <w:sz w:val="22"/>
          <w:szCs w:val="22"/>
          <w:highlight w:val="yellow"/>
          <w:lang w:val="en-GB"/>
        </w:rPr>
        <w:t>[•]</w:t>
      </w:r>
      <w:r w:rsidRPr="00761A55">
        <w:rPr>
          <w:rFonts w:ascii="Arial" w:hAnsi="Arial" w:cs="Arial"/>
          <w:bCs/>
          <w:sz w:val="22"/>
          <w:szCs w:val="22"/>
          <w:lang w:val="en-GB"/>
        </w:rPr>
        <w:t>.</w:t>
      </w:r>
    </w:p>
    <w:p w14:paraId="0510A055"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sz w:val="22"/>
          <w:szCs w:val="22"/>
          <w:lang w:val="en-GB"/>
        </w:rPr>
      </w:pPr>
      <w:r w:rsidRPr="00761A55">
        <w:rPr>
          <w:rFonts w:ascii="Arial" w:hAnsi="Arial" w:cs="Arial"/>
          <w:bCs/>
          <w:sz w:val="22"/>
          <w:szCs w:val="22"/>
          <w:lang w:val="en-GB"/>
        </w:rPr>
        <w:t xml:space="preserve">The participant shall submit the </w:t>
      </w:r>
      <w:r w:rsidRPr="00761A55">
        <w:rPr>
          <w:rFonts w:ascii="Arial" w:hAnsi="Arial"/>
          <w:sz w:val="22"/>
          <w:szCs w:val="22"/>
          <w:lang w:val="en-GB"/>
        </w:rPr>
        <w:t>Draft Framework Agreement</w:t>
      </w:r>
      <w:r w:rsidRPr="00761A55">
        <w:rPr>
          <w:rFonts w:ascii="Arial" w:hAnsi="Arial" w:cs="Arial"/>
          <w:bCs/>
          <w:sz w:val="22"/>
          <w:szCs w:val="22"/>
          <w:lang w:val="en-GB"/>
        </w:rPr>
        <w:t xml:space="preserve"> as a part of its tender in a simple copy including the Annexes, signed by the person authorised to act on behalf of the participant.</w:t>
      </w:r>
    </w:p>
    <w:p w14:paraId="69E38916" w14:textId="77777777" w:rsidR="002E2339"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sz w:val="22"/>
          <w:szCs w:val="22"/>
          <w:lang w:val="en-GB"/>
        </w:rPr>
      </w:pPr>
      <w:r w:rsidRPr="00761A55">
        <w:rPr>
          <w:rFonts w:ascii="Arial" w:hAnsi="Arial" w:cs="Arial"/>
          <w:bCs/>
          <w:sz w:val="22"/>
          <w:szCs w:val="22"/>
          <w:lang w:val="en-GB"/>
        </w:rPr>
        <w:t>In case of a joint tender, all participants shall be stated in the Draft Framework Agreement.</w:t>
      </w:r>
    </w:p>
    <w:p w14:paraId="590EF146" w14:textId="77777777" w:rsidR="00DF697A" w:rsidRPr="00761A55" w:rsidRDefault="00DF697A" w:rsidP="00DF697A">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bCs/>
          <w:sz w:val="22"/>
          <w:szCs w:val="22"/>
          <w:lang w:val="en-GB"/>
        </w:rPr>
      </w:pPr>
    </w:p>
    <w:p w14:paraId="2D4AF3EE"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PUBLICATION OF THE TD</w:t>
      </w:r>
    </w:p>
    <w:p w14:paraId="2F7CC1B6" w14:textId="77777777" w:rsidR="002E2339" w:rsidRPr="00761A55" w:rsidRDefault="002E2339" w:rsidP="002E2339">
      <w:pPr>
        <w:pStyle w:val="Odstavecseseznamem"/>
        <w:overflowPunct w:val="0"/>
        <w:spacing w:after="120" w:line="288" w:lineRule="auto"/>
        <w:ind w:left="568"/>
        <w:jc w:val="both"/>
        <w:textAlignment w:val="baseline"/>
        <w:rPr>
          <w:rStyle w:val="Hypertextovodkaz"/>
          <w:rFonts w:ascii="Arial" w:hAnsi="Arial" w:cs="Arial"/>
          <w:bCs/>
          <w:iCs/>
          <w:color w:val="000000"/>
          <w:sz w:val="22"/>
          <w:szCs w:val="22"/>
          <w:highlight w:val="yellow"/>
          <w:lang w:val="en-GB"/>
        </w:rPr>
      </w:pPr>
      <w:r w:rsidRPr="00761A55">
        <w:rPr>
          <w:rFonts w:ascii="Arial" w:hAnsi="Arial" w:cs="Arial"/>
          <w:sz w:val="22"/>
          <w:szCs w:val="22"/>
          <w:lang w:val="en-GB"/>
        </w:rPr>
        <w:t>Pursuant</w:t>
      </w:r>
      <w:r w:rsidRPr="00761A55">
        <w:rPr>
          <w:rFonts w:ascii="Arial" w:hAnsi="Arial"/>
          <w:bCs/>
          <w:iCs/>
          <w:color w:val="000000"/>
          <w:sz w:val="22"/>
          <w:szCs w:val="22"/>
          <w:lang w:val="en-GB"/>
        </w:rPr>
        <w:t xml:space="preserve"> to Section 96(1) of the Act, the Contracting Authority shall publish the full TD, as well as any potential clarification thereof, amendments and additional information, at its Contracting Authority profile / electronic instrument </w:t>
      </w:r>
      <w:hyperlink r:id="rId12" w:history="1">
        <w:r w:rsidRPr="00761A55">
          <w:rPr>
            <w:rStyle w:val="Hypertextovodkaz"/>
            <w:rFonts w:ascii="Arial" w:hAnsi="Arial"/>
            <w:bCs/>
            <w:iCs/>
            <w:sz w:val="22"/>
            <w:szCs w:val="22"/>
            <w:lang w:val="en-GB"/>
          </w:rPr>
          <w:t>https://mfcr.ezak.cz/profile_display_53.html</w:t>
        </w:r>
      </w:hyperlink>
      <w:r w:rsidRPr="00761A55">
        <w:rPr>
          <w:rStyle w:val="Hypertextovodkaz"/>
          <w:rFonts w:ascii="Arial" w:hAnsi="Arial" w:cs="Arial"/>
          <w:bCs/>
          <w:iCs/>
          <w:sz w:val="22"/>
          <w:szCs w:val="22"/>
          <w:lang w:val="en-GB"/>
        </w:rPr>
        <w:t>.</w:t>
      </w:r>
    </w:p>
    <w:p w14:paraId="60202B32" w14:textId="77777777" w:rsidR="002E2339" w:rsidRPr="00761A55" w:rsidRDefault="002E2339" w:rsidP="002E2339">
      <w:pPr>
        <w:spacing w:after="120" w:line="276" w:lineRule="auto"/>
        <w:jc w:val="both"/>
        <w:rPr>
          <w:rFonts w:ascii="Arial" w:hAnsi="Arial" w:cs="Arial"/>
          <w:bCs/>
          <w:iCs/>
          <w:color w:val="000000"/>
          <w:sz w:val="22"/>
          <w:szCs w:val="22"/>
          <w:lang w:val="en-GB"/>
        </w:rPr>
      </w:pPr>
    </w:p>
    <w:p w14:paraId="4D261353" w14:textId="77777777" w:rsidR="002E2339" w:rsidRPr="00761A55" w:rsidRDefault="002E2339" w:rsidP="002E2339">
      <w:pPr>
        <w:pStyle w:val="Odstavecseseznamem"/>
        <w:keepNext/>
        <w:widowControl w:val="0"/>
        <w:numPr>
          <w:ilvl w:val="0"/>
          <w:numId w:val="1"/>
        </w:numPr>
        <w:suppressLineNumbers/>
        <w:tabs>
          <w:tab w:val="left" w:pos="426"/>
        </w:tabs>
        <w:suppressAutoHyphens/>
        <w:autoSpaceDE/>
        <w:autoSpaceDN/>
        <w:adjustRightInd/>
        <w:spacing w:before="120" w:after="120" w:line="288" w:lineRule="auto"/>
        <w:ind w:left="425" w:hanging="425"/>
        <w:jc w:val="both"/>
        <w:rPr>
          <w:rFonts w:ascii="Arial" w:hAnsi="Arial"/>
          <w:b/>
          <w:sz w:val="22"/>
          <w:szCs w:val="22"/>
          <w:lang w:val="en-GB"/>
        </w:rPr>
      </w:pPr>
      <w:r w:rsidRPr="00761A55">
        <w:rPr>
          <w:rFonts w:ascii="Arial" w:hAnsi="Arial"/>
          <w:b/>
          <w:sz w:val="22"/>
          <w:szCs w:val="22"/>
          <w:lang w:val="en-GB"/>
        </w:rPr>
        <w:t>REQUEST FOR CLARIFICATION OF THE TENDER DOCUMENTATION, COMMUNICATION IN THE COURSE OF THE TENDER PROCEEDING</w:t>
      </w:r>
    </w:p>
    <w:p w14:paraId="48C04226"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iCs/>
          <w:color w:val="000000"/>
          <w:sz w:val="22"/>
          <w:szCs w:val="22"/>
          <w:lang w:val="en-GB"/>
        </w:rPr>
      </w:pPr>
      <w:r w:rsidRPr="00761A55">
        <w:rPr>
          <w:rFonts w:ascii="Arial" w:hAnsi="Arial" w:cs="Arial"/>
          <w:bCs/>
          <w:sz w:val="22"/>
          <w:szCs w:val="22"/>
          <w:lang w:val="en-GB"/>
        </w:rPr>
        <w:t>Pursuant</w:t>
      </w:r>
      <w:r w:rsidRPr="00761A55">
        <w:rPr>
          <w:rFonts w:ascii="Arial" w:hAnsi="Arial"/>
          <w:sz w:val="22"/>
          <w:szCs w:val="22"/>
          <w:lang w:val="en-GB"/>
        </w:rPr>
        <w:t xml:space="preserve"> to Section 98(3) of the Act, the Contractor is entitled to request from the Contracting Authority clarification hereof via the data box of the Contracting </w:t>
      </w:r>
      <w:r w:rsidRPr="00761A55">
        <w:rPr>
          <w:rFonts w:ascii="Arial" w:hAnsi="Arial"/>
          <w:sz w:val="22"/>
          <w:szCs w:val="22"/>
          <w:lang w:val="en-GB"/>
        </w:rPr>
        <w:lastRenderedPageBreak/>
        <w:t>Authority, electronically by e-mail to:</w:t>
      </w:r>
      <w:r w:rsidRPr="00761A55">
        <w:rPr>
          <w:rFonts w:ascii="Arial" w:hAnsi="Arial"/>
          <w:bCs/>
          <w:iCs/>
          <w:color w:val="000000"/>
          <w:sz w:val="22"/>
          <w:szCs w:val="22"/>
          <w:lang w:val="en-GB"/>
        </w:rPr>
        <w:t xml:space="preserve"> </w:t>
      </w:r>
      <w:hyperlink r:id="rId13" w:history="1">
        <w:r w:rsidRPr="00761A55">
          <w:rPr>
            <w:rStyle w:val="Hypertextovodkaz"/>
            <w:rFonts w:ascii="Arial" w:hAnsi="Arial" w:cs="Arial"/>
            <w:bCs/>
            <w:iCs/>
            <w:sz w:val="22"/>
            <w:szCs w:val="22"/>
            <w:lang w:val="en-GB"/>
          </w:rPr>
          <w:t>senoldova.zuzana@stc.cz</w:t>
        </w:r>
      </w:hyperlink>
      <w:r w:rsidRPr="00761A55">
        <w:rPr>
          <w:rFonts w:ascii="Arial" w:hAnsi="Arial"/>
          <w:bCs/>
          <w:iCs/>
          <w:color w:val="000000"/>
          <w:sz w:val="22"/>
          <w:szCs w:val="22"/>
          <w:lang w:val="en-GB"/>
        </w:rPr>
        <w:t xml:space="preserve"> or via electronic instrument.</w:t>
      </w:r>
    </w:p>
    <w:p w14:paraId="12B69455"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The Contracting</w:t>
      </w:r>
      <w:r w:rsidRPr="00761A55">
        <w:rPr>
          <w:rFonts w:ascii="Arial" w:hAnsi="Arial" w:cs="Arial"/>
          <w:bCs/>
          <w:sz w:val="22"/>
          <w:szCs w:val="22"/>
          <w:lang w:val="en-GB"/>
        </w:rPr>
        <w:t xml:space="preserve"> Authority</w:t>
      </w:r>
      <w:r w:rsidRPr="00761A55">
        <w:rPr>
          <w:rFonts w:ascii="Arial" w:hAnsi="Arial"/>
          <w:sz w:val="22"/>
          <w:szCs w:val="22"/>
          <w:lang w:val="en-GB"/>
        </w:rPr>
        <w:t xml:space="preserve"> shall publish the written clarification hereof including the accurate wording of the inquiry without the inquiring Contractor's identification but with potential related documents within 3 business days from receipt of the Contractor's inquiry, at the Contracting Authority's profile / electronic instrument.</w:t>
      </w:r>
    </w:p>
    <w:p w14:paraId="01654345"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iCs/>
          <w:color w:val="000000"/>
          <w:sz w:val="22"/>
          <w:szCs w:val="22"/>
          <w:lang w:val="en-GB"/>
        </w:rPr>
      </w:pPr>
      <w:r w:rsidRPr="00761A55">
        <w:rPr>
          <w:rFonts w:ascii="Arial" w:hAnsi="Arial"/>
          <w:sz w:val="22"/>
          <w:szCs w:val="22"/>
          <w:lang w:val="en-GB"/>
        </w:rPr>
        <w:t>The Contracting Authority may also provide written clarification of this TD to the participants without a prior request.</w:t>
      </w:r>
    </w:p>
    <w:p w14:paraId="24D25EFF"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Style w:val="Hypertextovodkaz"/>
          <w:b/>
          <w:color w:val="000000"/>
          <w:lang w:val="en-GB"/>
        </w:rPr>
      </w:pPr>
      <w:r w:rsidRPr="00761A55">
        <w:rPr>
          <w:rFonts w:ascii="Arial" w:hAnsi="Arial" w:cs="Arial"/>
          <w:bCs/>
          <w:iCs/>
          <w:color w:val="000000"/>
          <w:sz w:val="22"/>
          <w:szCs w:val="22"/>
          <w:lang w:val="en-GB"/>
        </w:rPr>
        <w:t xml:space="preserve">To </w:t>
      </w:r>
      <w:r w:rsidRPr="00761A55">
        <w:rPr>
          <w:rFonts w:ascii="Arial" w:hAnsi="Arial"/>
          <w:bCs/>
          <w:iCs/>
          <w:color w:val="000000"/>
          <w:sz w:val="22"/>
          <w:szCs w:val="22"/>
          <w:lang w:val="en-GB"/>
        </w:rPr>
        <w:t>comply with the principle of equal treatment of all participants, the potential clarifications, amendments or additional information to the tender documentation may not be provided by phone.</w:t>
      </w:r>
      <w:r w:rsidRPr="00761A55">
        <w:rPr>
          <w:rFonts w:ascii="Arial" w:hAnsi="Arial"/>
          <w:b/>
          <w:bCs/>
          <w:iCs/>
          <w:color w:val="000000"/>
          <w:sz w:val="22"/>
          <w:szCs w:val="22"/>
          <w:lang w:val="en-GB"/>
        </w:rPr>
        <w:t xml:space="preserve"> The Contractor is therefore recommended to periodically monitor the Contracting Authority's profile / electronic instrument </w:t>
      </w:r>
      <w:hyperlink r:id="rId14" w:history="1">
        <w:r w:rsidRPr="00761A55">
          <w:rPr>
            <w:rStyle w:val="Hypertextovodkaz"/>
            <w:rFonts w:ascii="Arial" w:hAnsi="Arial"/>
            <w:b/>
            <w:bCs/>
            <w:iCs/>
            <w:sz w:val="22"/>
            <w:szCs w:val="22"/>
            <w:lang w:val="en-GB"/>
          </w:rPr>
          <w:t>https://mfcr.ezak.cz/profile_display_53.html</w:t>
        </w:r>
      </w:hyperlink>
      <w:r w:rsidRPr="00761A55">
        <w:rPr>
          <w:rFonts w:ascii="Arial" w:hAnsi="Arial"/>
          <w:b/>
          <w:bCs/>
          <w:iCs/>
          <w:color w:val="000000"/>
          <w:sz w:val="22"/>
          <w:szCs w:val="22"/>
          <w:lang w:val="en-GB"/>
        </w:rPr>
        <w:t>.</w:t>
      </w:r>
      <w:r w:rsidRPr="00761A55">
        <w:rPr>
          <w:rFonts w:ascii="Arial" w:hAnsi="Arial"/>
          <w:b/>
          <w:bCs/>
          <w:iCs/>
          <w:sz w:val="22"/>
          <w:szCs w:val="22"/>
          <w:lang w:val="en-GB"/>
        </w:rPr>
        <w:t xml:space="preserve"> </w:t>
      </w:r>
      <w:r w:rsidRPr="00761A55">
        <w:rPr>
          <w:rStyle w:val="Hypertextovodkaz"/>
          <w:rFonts w:ascii="Arial" w:hAnsi="Arial"/>
          <w:b/>
          <w:bCs/>
          <w:iCs/>
          <w:sz w:val="22"/>
          <w:szCs w:val="22"/>
          <w:lang w:val="en-GB"/>
        </w:rPr>
        <w:t xml:space="preserve"> </w:t>
      </w:r>
    </w:p>
    <w:p w14:paraId="35932791"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lang w:val="en-GB"/>
        </w:rPr>
      </w:pPr>
      <w:r w:rsidRPr="00761A55">
        <w:rPr>
          <w:rFonts w:ascii="Arial" w:hAnsi="Arial"/>
          <w:sz w:val="22"/>
          <w:szCs w:val="22"/>
          <w:lang w:val="en-GB"/>
        </w:rPr>
        <w:t xml:space="preserve">The Contracting Authority hereby emphasises that in compliance with Section 4(1) of the Decree No. 260/2016 Coll., on specification of more detailed conditions concerning electronic instruments, electronic acts in public procurement processes and conformity certification, in communication by means of an </w:t>
      </w:r>
      <w:r w:rsidRPr="00761A55">
        <w:rPr>
          <w:rFonts w:ascii="Arial" w:hAnsi="Arial"/>
          <w:b/>
          <w:sz w:val="22"/>
          <w:szCs w:val="22"/>
          <w:lang w:val="en-GB"/>
        </w:rPr>
        <w:t>electronic instrument</w:t>
      </w:r>
      <w:r w:rsidRPr="00761A55">
        <w:rPr>
          <w:rFonts w:ascii="Arial" w:hAnsi="Arial"/>
          <w:sz w:val="22"/>
          <w:szCs w:val="22"/>
          <w:lang w:val="en-GB"/>
        </w:rPr>
        <w:t xml:space="preserve"> a document shall be deemed delivered </w:t>
      </w:r>
      <w:r w:rsidRPr="00761A55">
        <w:rPr>
          <w:rFonts w:ascii="Arial" w:hAnsi="Arial"/>
          <w:b/>
          <w:bCs/>
          <w:sz w:val="22"/>
          <w:szCs w:val="22"/>
          <w:lang w:val="en-GB"/>
        </w:rPr>
        <w:t>already at the moment of receipt of the data message at the electronic address of the data message addressee in the electronic instrument.</w:t>
      </w:r>
    </w:p>
    <w:p w14:paraId="6961BD3A" w14:textId="77777777" w:rsidR="002E2339" w:rsidRPr="00DF697A"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iCs/>
          <w:color w:val="000000"/>
          <w:sz w:val="22"/>
          <w:szCs w:val="22"/>
          <w:lang w:val="en-GB"/>
        </w:rPr>
      </w:pPr>
      <w:r w:rsidRPr="00761A55">
        <w:rPr>
          <w:rFonts w:ascii="Arial" w:hAnsi="Arial"/>
          <w:sz w:val="22"/>
          <w:szCs w:val="22"/>
          <w:lang w:val="en-GB"/>
        </w:rPr>
        <w:t xml:space="preserve">The Contracting Authority further emphasises that in compliance with Section 211(6) of the Act, in communication by means of a </w:t>
      </w:r>
      <w:r w:rsidRPr="00761A55">
        <w:rPr>
          <w:rFonts w:ascii="Arial" w:hAnsi="Arial"/>
          <w:b/>
          <w:bCs/>
          <w:sz w:val="22"/>
          <w:szCs w:val="22"/>
          <w:lang w:val="en-GB"/>
        </w:rPr>
        <w:t>data box</w:t>
      </w:r>
      <w:r w:rsidRPr="00761A55">
        <w:rPr>
          <w:rFonts w:ascii="Arial" w:hAnsi="Arial"/>
          <w:sz w:val="22"/>
          <w:szCs w:val="22"/>
          <w:lang w:val="en-GB"/>
        </w:rPr>
        <w:t xml:space="preserve"> a document shall be deemed </w:t>
      </w:r>
      <w:r w:rsidRPr="00761A55">
        <w:rPr>
          <w:rFonts w:ascii="Arial" w:hAnsi="Arial"/>
          <w:b/>
          <w:bCs/>
          <w:sz w:val="22"/>
          <w:szCs w:val="22"/>
          <w:lang w:val="en-GB"/>
        </w:rPr>
        <w:t>delivered at the moment of its delivery to the data box of the addressee.</w:t>
      </w:r>
    </w:p>
    <w:p w14:paraId="65A5509B" w14:textId="77777777" w:rsidR="00DF697A" w:rsidRPr="00761A55" w:rsidRDefault="00DF697A" w:rsidP="00DF697A">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bCs/>
          <w:iCs/>
          <w:color w:val="000000"/>
          <w:sz w:val="22"/>
          <w:szCs w:val="22"/>
          <w:lang w:val="en-GB"/>
        </w:rPr>
      </w:pPr>
    </w:p>
    <w:p w14:paraId="121231CA" w14:textId="77777777" w:rsidR="002E2339" w:rsidRDefault="002E2339" w:rsidP="002E2339">
      <w:pPr>
        <w:pStyle w:val="Odstavecseseznamem"/>
        <w:widowControl w:val="0"/>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OTHER TENDER CONDITIONS OF THE CONTRACTING AUTHORITY</w:t>
      </w:r>
    </w:p>
    <w:p w14:paraId="5F0CBFF0" w14:textId="77777777" w:rsidR="002E2339" w:rsidRPr="00761A55" w:rsidRDefault="002E2339" w:rsidP="002E2339">
      <w:pPr>
        <w:pStyle w:val="Odstavecseseznamem"/>
        <w:widowControl w:val="0"/>
        <w:numPr>
          <w:ilvl w:val="1"/>
          <w:numId w:val="1"/>
        </w:numPr>
        <w:tabs>
          <w:tab w:val="left" w:pos="426"/>
        </w:tab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The present TD is binding upon the Contractor</w:t>
      </w:r>
      <w:r w:rsidRPr="00761A55">
        <w:rPr>
          <w:rFonts w:ascii="Arial" w:hAnsi="Arial" w:cs="Arial"/>
          <w:sz w:val="22"/>
          <w:szCs w:val="22"/>
          <w:lang w:val="en-GB"/>
        </w:rPr>
        <w:t>.</w:t>
      </w:r>
    </w:p>
    <w:p w14:paraId="072C44D0" w14:textId="77777777" w:rsidR="002E2339" w:rsidRPr="00761A55" w:rsidRDefault="002E2339" w:rsidP="002E2339">
      <w:pPr>
        <w:pStyle w:val="Odstavecseseznamem"/>
        <w:widowControl w:val="0"/>
        <w:numPr>
          <w:ilvl w:val="1"/>
          <w:numId w:val="1"/>
        </w:numPr>
        <w:tabs>
          <w:tab w:val="left" w:pos="426"/>
        </w:tabs>
        <w:autoSpaceDE/>
        <w:autoSpaceDN/>
        <w:adjustRightInd/>
        <w:spacing w:before="120" w:after="120" w:line="288" w:lineRule="auto"/>
        <w:ind w:left="1134" w:hanging="566"/>
        <w:jc w:val="both"/>
        <w:rPr>
          <w:rFonts w:ascii="Arial" w:hAnsi="Arial" w:cs="Arial"/>
          <w:b/>
          <w:bCs/>
          <w:sz w:val="22"/>
          <w:szCs w:val="22"/>
          <w:lang w:val="en-GB"/>
        </w:rPr>
      </w:pPr>
      <w:r w:rsidRPr="00761A55">
        <w:rPr>
          <w:rFonts w:ascii="Arial" w:hAnsi="Arial"/>
          <w:b/>
          <w:bCs/>
          <w:sz w:val="22"/>
          <w:szCs w:val="22"/>
          <w:lang w:val="en-GB"/>
        </w:rPr>
        <w:t>Register of VAT Payers</w:t>
      </w:r>
    </w:p>
    <w:p w14:paraId="4858A53F" w14:textId="77777777" w:rsidR="002E2339" w:rsidRPr="00761A55" w:rsidRDefault="002E2339" w:rsidP="002E2339">
      <w:pPr>
        <w:pStyle w:val="Odstavecseseznamem"/>
        <w:tabs>
          <w:tab w:val="left" w:pos="1134"/>
        </w:tabs>
        <w:autoSpaceDE/>
        <w:adjustRightInd/>
        <w:spacing w:after="120" w:line="288" w:lineRule="auto"/>
        <w:ind w:left="1134"/>
        <w:jc w:val="both"/>
        <w:rPr>
          <w:rFonts w:ascii="Arial" w:hAnsi="Arial"/>
          <w:sz w:val="22"/>
          <w:szCs w:val="22"/>
          <w:lang w:val="en-GB"/>
        </w:rPr>
      </w:pPr>
      <w:r w:rsidRPr="00761A55">
        <w:rPr>
          <w:rFonts w:ascii="Arial" w:hAnsi="Arial"/>
          <w:sz w:val="22"/>
          <w:szCs w:val="22"/>
          <w:lang w:val="en-GB"/>
        </w:rPr>
        <w:t xml:space="preserve">In the tender, </w:t>
      </w:r>
      <w:r w:rsidRPr="00761A55">
        <w:rPr>
          <w:rFonts w:ascii="Arial" w:hAnsi="Arial"/>
          <w:b/>
          <w:bCs/>
          <w:sz w:val="22"/>
          <w:szCs w:val="22"/>
          <w:u w:val="single"/>
          <w:lang w:val="en-GB"/>
        </w:rPr>
        <w:t>the participant who is a domestic VAT payer (in the Czech Republic),</w:t>
      </w:r>
      <w:r w:rsidRPr="00761A55">
        <w:rPr>
          <w:rFonts w:ascii="Arial" w:hAnsi="Arial"/>
          <w:b/>
          <w:bCs/>
          <w:sz w:val="22"/>
          <w:szCs w:val="22"/>
          <w:lang w:val="en-GB"/>
        </w:rPr>
        <w:t xml:space="preserve"> </w:t>
      </w:r>
      <w:r w:rsidRPr="00761A55">
        <w:rPr>
          <w:rFonts w:ascii="Arial" w:hAnsi="Arial"/>
          <w:sz w:val="22"/>
          <w:szCs w:val="22"/>
          <w:lang w:val="en-GB"/>
        </w:rPr>
        <w:t xml:space="preserve">is required to provide the number of their bank account maintained by a payment service provider and submit proof that they have not been identified as an unreliable VAT payer pursuant to Section 106a of the Act No. 235/2004 Coll. on value added tax, as amended. The participant shall document the aforementioned information by </w:t>
      </w:r>
      <w:r w:rsidRPr="00761A55">
        <w:rPr>
          <w:rFonts w:ascii="Arial" w:hAnsi="Arial"/>
          <w:b/>
          <w:bCs/>
          <w:sz w:val="22"/>
          <w:szCs w:val="22"/>
          <w:lang w:val="en-GB"/>
        </w:rPr>
        <w:t>an extract/printscreen from the database published by the tax administrator in a manner that allows remote access, the so-called “Register of VAT Payers”.</w:t>
      </w:r>
    </w:p>
    <w:p w14:paraId="0BC838E2" w14:textId="77777777" w:rsidR="002E2339" w:rsidRPr="00761A55" w:rsidRDefault="002E2339" w:rsidP="002E2339">
      <w:pPr>
        <w:pStyle w:val="Odstavecseseznamem"/>
        <w:tabs>
          <w:tab w:val="left" w:pos="1134"/>
        </w:tabs>
        <w:autoSpaceDE/>
        <w:adjustRightInd/>
        <w:spacing w:after="120" w:line="288" w:lineRule="auto"/>
        <w:ind w:left="1134"/>
        <w:jc w:val="both"/>
        <w:rPr>
          <w:rFonts w:ascii="Arial" w:hAnsi="Arial"/>
          <w:sz w:val="22"/>
          <w:szCs w:val="22"/>
          <w:lang w:val="en-GB"/>
        </w:rPr>
      </w:pPr>
      <w:r w:rsidRPr="00761A55">
        <w:rPr>
          <w:rFonts w:ascii="Arial" w:hAnsi="Arial"/>
          <w:b/>
          <w:bCs/>
          <w:sz w:val="22"/>
          <w:szCs w:val="22"/>
          <w:u w:val="single"/>
          <w:lang w:val="en-GB"/>
        </w:rPr>
        <w:t>The participant who is not a domestic VAT payer (in the Czech Republic)</w:t>
      </w:r>
      <w:r w:rsidRPr="00761A55">
        <w:rPr>
          <w:rFonts w:ascii="Arial" w:hAnsi="Arial"/>
          <w:sz w:val="22"/>
          <w:szCs w:val="22"/>
          <w:lang w:val="en-GB"/>
        </w:rPr>
        <w:t xml:space="preserve"> shall include in the tender </w:t>
      </w:r>
      <w:r w:rsidRPr="00761A55">
        <w:rPr>
          <w:rFonts w:ascii="Arial" w:hAnsi="Arial"/>
          <w:b/>
          <w:bCs/>
          <w:sz w:val="22"/>
          <w:szCs w:val="22"/>
          <w:lang w:val="en-GB"/>
        </w:rPr>
        <w:t>a plain copy of a written affidavit on a bank account</w:t>
      </w:r>
      <w:r w:rsidRPr="00761A55">
        <w:rPr>
          <w:rFonts w:ascii="Arial" w:hAnsi="Arial"/>
          <w:sz w:val="22"/>
          <w:szCs w:val="22"/>
          <w:lang w:val="en-GB"/>
        </w:rPr>
        <w:t xml:space="preserve"> and </w:t>
      </w:r>
      <w:r w:rsidRPr="00761A55">
        <w:rPr>
          <w:rFonts w:ascii="Arial" w:hAnsi="Arial"/>
          <w:b/>
          <w:bCs/>
          <w:sz w:val="22"/>
          <w:szCs w:val="22"/>
          <w:lang w:val="en-GB"/>
        </w:rPr>
        <w:t xml:space="preserve">a written affidavit in a plain copy stating that the participant is a reliable VAT payer analogically to Section 106a of the Act No. 235/2004 Coll., on value </w:t>
      </w:r>
      <w:r w:rsidRPr="00761A55">
        <w:rPr>
          <w:rFonts w:ascii="Arial" w:hAnsi="Arial"/>
          <w:b/>
          <w:bCs/>
          <w:sz w:val="22"/>
          <w:szCs w:val="22"/>
          <w:lang w:val="en-GB"/>
        </w:rPr>
        <w:lastRenderedPageBreak/>
        <w:t>added tax, as amended</w:t>
      </w:r>
      <w:r w:rsidRPr="00761A55">
        <w:rPr>
          <w:rFonts w:ascii="Arial" w:hAnsi="Arial"/>
          <w:sz w:val="22"/>
          <w:szCs w:val="22"/>
          <w:lang w:val="en-GB"/>
        </w:rPr>
        <w:t>. The participant shall use the sample solemn declaration provided in Annex 4 to this TD.</w:t>
      </w:r>
    </w:p>
    <w:p w14:paraId="1B3AE529" w14:textId="77777777" w:rsidR="002E2339" w:rsidRPr="00761A55" w:rsidRDefault="002E2339" w:rsidP="008272BB">
      <w:pPr>
        <w:pStyle w:val="Odstavecseseznamem"/>
        <w:widowControl w:val="0"/>
        <w:numPr>
          <w:ilvl w:val="1"/>
          <w:numId w:val="1"/>
        </w:numPr>
        <w:tabs>
          <w:tab w:val="left" w:pos="426"/>
        </w:tabs>
        <w:autoSpaceDE/>
        <w:autoSpaceDN/>
        <w:adjustRightInd/>
        <w:spacing w:before="120" w:after="120" w:line="288" w:lineRule="auto"/>
        <w:ind w:left="1134" w:hanging="566"/>
        <w:jc w:val="both"/>
        <w:rPr>
          <w:rFonts w:ascii="Arial" w:hAnsi="Arial"/>
          <w:b/>
          <w:bCs/>
          <w:sz w:val="22"/>
          <w:szCs w:val="22"/>
          <w:lang w:val="en-GB"/>
        </w:rPr>
      </w:pPr>
      <w:r w:rsidRPr="00761A55">
        <w:rPr>
          <w:rFonts w:ascii="Arial" w:hAnsi="Arial"/>
          <w:b/>
          <w:bCs/>
          <w:sz w:val="22"/>
          <w:szCs w:val="22"/>
          <w:lang w:val="en-GB"/>
        </w:rPr>
        <w:t>Legal form</w:t>
      </w:r>
    </w:p>
    <w:p w14:paraId="3D760C11" w14:textId="77777777" w:rsidR="002E2339"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b/>
          <w:bCs/>
          <w:sz w:val="22"/>
          <w:szCs w:val="22"/>
          <w:lang w:val="en-GB"/>
        </w:rPr>
      </w:pPr>
      <w:r w:rsidRPr="00761A55">
        <w:rPr>
          <w:rFonts w:ascii="Arial" w:hAnsi="Arial"/>
          <w:sz w:val="22"/>
          <w:szCs w:val="22"/>
          <w:lang w:val="en-GB"/>
        </w:rPr>
        <w:t xml:space="preserve">In accordance with Section 48(9) of the Act, the Contracting Authority is required to exclude the participant from the tender procedure if the Contracting Authority finds out </w:t>
      </w:r>
      <w:r w:rsidRPr="00761A55">
        <w:rPr>
          <w:rFonts w:ascii="Arial" w:hAnsi="Arial" w:cs="Arial"/>
          <w:sz w:val="22"/>
          <w:szCs w:val="22"/>
          <w:lang w:val="en-GB"/>
        </w:rPr>
        <w:t>that</w:t>
      </w:r>
      <w:r w:rsidRPr="00761A55">
        <w:rPr>
          <w:rFonts w:ascii="Arial" w:hAnsi="Arial"/>
          <w:sz w:val="22"/>
          <w:szCs w:val="22"/>
          <w:lang w:val="en-GB"/>
        </w:rPr>
        <w:t xml:space="preserve"> the exclusion conditions as defined under Section 48(7) of the Act apply to the participant, i.e. </w:t>
      </w:r>
      <w:r w:rsidRPr="00761A55">
        <w:rPr>
          <w:rFonts w:ascii="Arial" w:hAnsi="Arial"/>
          <w:b/>
          <w:bCs/>
          <w:sz w:val="22"/>
          <w:szCs w:val="22"/>
          <w:lang w:val="en-GB"/>
        </w:rPr>
        <w:t xml:space="preserve">the selected participant is a joint stock company or has a legal form similar to that of a joint stock company and has not issued </w:t>
      </w:r>
      <w:r w:rsidRPr="00761A55">
        <w:rPr>
          <w:rFonts w:ascii="Arial" w:hAnsi="Arial"/>
          <w:b/>
          <w:bCs/>
          <w:sz w:val="22"/>
          <w:szCs w:val="22"/>
          <w:u w:val="single"/>
          <w:lang w:val="en-GB"/>
        </w:rPr>
        <w:t>book-entered shares</w:t>
      </w:r>
      <w:r w:rsidRPr="00761A55">
        <w:rPr>
          <w:rFonts w:ascii="Arial" w:hAnsi="Arial"/>
          <w:b/>
          <w:bCs/>
          <w:sz w:val="22"/>
          <w:szCs w:val="22"/>
          <w:lang w:val="en-GB"/>
        </w:rPr>
        <w:t xml:space="preserve"> only</w:t>
      </w:r>
      <w:r w:rsidRPr="00761A55">
        <w:rPr>
          <w:rFonts w:ascii="Arial" w:hAnsi="Arial"/>
          <w:sz w:val="22"/>
          <w:szCs w:val="22"/>
          <w:lang w:val="en-GB"/>
        </w:rPr>
        <w:t xml:space="preserve">. If the </w:t>
      </w:r>
      <w:r w:rsidRPr="00761A55">
        <w:rPr>
          <w:rFonts w:ascii="Arial" w:hAnsi="Arial"/>
          <w:sz w:val="22"/>
          <w:lang w:val="en-GB"/>
        </w:rPr>
        <w:t xml:space="preserve">selected </w:t>
      </w:r>
      <w:r w:rsidRPr="00761A55">
        <w:rPr>
          <w:rFonts w:ascii="Arial" w:hAnsi="Arial"/>
          <w:sz w:val="22"/>
          <w:szCs w:val="22"/>
          <w:lang w:val="en-GB"/>
        </w:rPr>
        <w:t>Contractor</w:t>
      </w:r>
      <w:r w:rsidRPr="00761A55">
        <w:rPr>
          <w:rFonts w:ascii="Arial" w:hAnsi="Arial"/>
          <w:b/>
          <w:bCs/>
          <w:sz w:val="22"/>
          <w:szCs w:val="22"/>
          <w:lang w:val="en-GB"/>
        </w:rPr>
        <w:t xml:space="preserve"> </w:t>
      </w:r>
      <w:r w:rsidRPr="00761A55">
        <w:rPr>
          <w:rFonts w:ascii="Arial" w:hAnsi="Arial"/>
          <w:sz w:val="22"/>
          <w:szCs w:val="22"/>
          <w:lang w:val="en-GB"/>
        </w:rPr>
        <w:t xml:space="preserve">has its registered office </w:t>
      </w:r>
      <w:r w:rsidRPr="00761A55">
        <w:rPr>
          <w:rFonts w:ascii="Arial" w:hAnsi="Arial"/>
          <w:b/>
          <w:bCs/>
          <w:sz w:val="22"/>
          <w:szCs w:val="22"/>
          <w:u w:val="single"/>
          <w:lang w:val="en-GB"/>
        </w:rPr>
        <w:t>abroad</w:t>
      </w:r>
      <w:r w:rsidRPr="00761A55">
        <w:rPr>
          <w:rFonts w:ascii="Arial" w:hAnsi="Arial"/>
          <w:sz w:val="22"/>
          <w:szCs w:val="22"/>
          <w:lang w:val="en-GB"/>
        </w:rPr>
        <w:t xml:space="preserve"> and is a joint-stock company or has a legal form similar to a joint-stock company, the Contracting Authority shall require it to submit </w:t>
      </w:r>
      <w:r w:rsidRPr="00761A55">
        <w:rPr>
          <w:rFonts w:ascii="Arial" w:hAnsi="Arial"/>
          <w:b/>
          <w:bCs/>
          <w:sz w:val="22"/>
          <w:szCs w:val="22"/>
          <w:lang w:val="en-GB"/>
        </w:rPr>
        <w:t>an affirmation in writing showing which persons are holders of shares whose aggregate nominal value exceeds 10 % of the registered capital of the participant, and indicating the source on which the information on the amount of the share of shareholders is based.</w:t>
      </w:r>
    </w:p>
    <w:p w14:paraId="74B9CE86" w14:textId="77777777" w:rsidR="00DF697A" w:rsidRPr="00761A55" w:rsidRDefault="00DF697A" w:rsidP="002E2339">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b/>
          <w:bCs/>
          <w:sz w:val="22"/>
          <w:szCs w:val="22"/>
          <w:lang w:val="en-GB"/>
        </w:rPr>
      </w:pPr>
    </w:p>
    <w:p w14:paraId="1734EF88"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 xml:space="preserve">CONDITIONS FOR CONTRACT CONCLUSION </w:t>
      </w:r>
      <w:r w:rsidRPr="00761A55">
        <w:rPr>
          <w:rFonts w:ascii="Arial" w:hAnsi="Arial"/>
          <w:b/>
          <w:i/>
          <w:iCs/>
          <w:sz w:val="22"/>
          <w:szCs w:val="22"/>
          <w:lang w:val="en-GB"/>
        </w:rPr>
        <w:t>(applies for the winner of the procedure)</w:t>
      </w:r>
    </w:p>
    <w:p w14:paraId="64D5E9D4"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
          <w:bCs/>
          <w:sz w:val="22"/>
          <w:szCs w:val="22"/>
          <w:lang w:val="en-GB"/>
        </w:rPr>
      </w:pPr>
      <w:r w:rsidRPr="00761A55">
        <w:rPr>
          <w:rFonts w:ascii="Arial" w:hAnsi="Arial"/>
          <w:b/>
          <w:bCs/>
          <w:sz w:val="22"/>
          <w:szCs w:val="22"/>
          <w:lang w:val="en-GB"/>
        </w:rPr>
        <w:t>Actual Owners</w:t>
      </w:r>
    </w:p>
    <w:p w14:paraId="7D785768" w14:textId="77777777" w:rsidR="002E2339" w:rsidRPr="00761A55" w:rsidRDefault="002E2339" w:rsidP="002E2339">
      <w:pPr>
        <w:pStyle w:val="Odstavecseseznamem"/>
        <w:overflowPunct w:val="0"/>
        <w:spacing w:after="120" w:line="288" w:lineRule="auto"/>
        <w:ind w:left="1074"/>
        <w:jc w:val="both"/>
        <w:textAlignment w:val="baseline"/>
        <w:rPr>
          <w:rFonts w:ascii="Arial" w:hAnsi="Arial" w:cs="Arial"/>
          <w:sz w:val="22"/>
          <w:szCs w:val="22"/>
          <w:lang w:val="en-GB"/>
        </w:rPr>
      </w:pPr>
      <w:r w:rsidRPr="00761A55">
        <w:rPr>
          <w:rFonts w:ascii="Arial" w:hAnsi="Arial"/>
          <w:sz w:val="22"/>
          <w:szCs w:val="22"/>
          <w:lang w:val="en-GB"/>
        </w:rPr>
        <w:t>If details regarding the actual owner of a selected Contractor who is a legal entity cannot be determined in the manner according to Section 122(4) of the Act, the Contracting Authority in the demand according to the provisions of Section 122(5) of the Act shall call upon the selected Contractor to submit an excerpt from records or similar records with details about the actual owners, or:</w:t>
      </w:r>
    </w:p>
    <w:p w14:paraId="0CBE387B" w14:textId="77777777" w:rsidR="002E2339" w:rsidRPr="00761A55" w:rsidRDefault="002E2339" w:rsidP="002E2339">
      <w:pPr>
        <w:widowControl w:val="0"/>
        <w:numPr>
          <w:ilvl w:val="0"/>
          <w:numId w:val="37"/>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For revelation of identification details of all persons who are the actual owners, and</w:t>
      </w:r>
    </w:p>
    <w:p w14:paraId="7889785C" w14:textId="77777777" w:rsidR="002E2339" w:rsidRPr="00761A55" w:rsidRDefault="002E2339" w:rsidP="002E2339">
      <w:pPr>
        <w:widowControl w:val="0"/>
        <w:numPr>
          <w:ilvl w:val="0"/>
          <w:numId w:val="37"/>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For submission of documents showing the relationship of all the persons under (a) to the Contractor; these documents include, but are not limited to:</w:t>
      </w:r>
    </w:p>
    <w:p w14:paraId="4CDB4BAB" w14:textId="77777777" w:rsidR="002E2339" w:rsidRPr="00761A55" w:rsidRDefault="002E2339" w:rsidP="002E2339">
      <w:pPr>
        <w:overflowPunct w:val="0"/>
        <w:spacing w:line="276" w:lineRule="auto"/>
        <w:ind w:left="1418"/>
        <w:jc w:val="both"/>
        <w:textAlignment w:val="baseline"/>
        <w:rPr>
          <w:rFonts w:ascii="Arial" w:hAnsi="Arial" w:cs="Arial"/>
          <w:sz w:val="22"/>
          <w:szCs w:val="22"/>
          <w:lang w:val="en-GB"/>
        </w:rPr>
      </w:pPr>
      <w:r w:rsidRPr="00761A55">
        <w:rPr>
          <w:rFonts w:ascii="Arial" w:hAnsi="Arial"/>
          <w:sz w:val="22"/>
          <w:szCs w:val="22"/>
          <w:lang w:val="en-GB"/>
        </w:rPr>
        <w:t>1. extract from the Commercial Register or an equivalent register,</w:t>
      </w:r>
    </w:p>
    <w:p w14:paraId="13F2CED8" w14:textId="77777777" w:rsidR="002E2339" w:rsidRPr="00761A55" w:rsidRDefault="002E2339" w:rsidP="002E2339">
      <w:pPr>
        <w:overflowPunct w:val="0"/>
        <w:spacing w:line="276" w:lineRule="auto"/>
        <w:ind w:left="1418"/>
        <w:jc w:val="both"/>
        <w:textAlignment w:val="baseline"/>
        <w:rPr>
          <w:rFonts w:ascii="Arial" w:hAnsi="Arial" w:cs="Arial"/>
          <w:sz w:val="22"/>
          <w:szCs w:val="22"/>
          <w:lang w:val="en-GB"/>
        </w:rPr>
      </w:pPr>
      <w:r w:rsidRPr="00761A55">
        <w:rPr>
          <w:rFonts w:ascii="Arial" w:hAnsi="Arial"/>
          <w:sz w:val="22"/>
          <w:szCs w:val="22"/>
          <w:lang w:val="en-GB"/>
        </w:rPr>
        <w:t>2. list of shareholders,</w:t>
      </w:r>
    </w:p>
    <w:p w14:paraId="64F5E146" w14:textId="77777777" w:rsidR="002E2339" w:rsidRPr="00761A55" w:rsidRDefault="002E2339" w:rsidP="002E2339">
      <w:pPr>
        <w:overflowPunct w:val="0"/>
        <w:spacing w:line="276" w:lineRule="auto"/>
        <w:ind w:left="1418"/>
        <w:jc w:val="both"/>
        <w:textAlignment w:val="baseline"/>
        <w:rPr>
          <w:rFonts w:ascii="Arial" w:hAnsi="Arial" w:cs="Arial"/>
          <w:sz w:val="22"/>
          <w:szCs w:val="22"/>
          <w:lang w:val="en-GB"/>
        </w:rPr>
      </w:pPr>
      <w:r w:rsidRPr="00761A55">
        <w:rPr>
          <w:rFonts w:ascii="Arial" w:hAnsi="Arial"/>
          <w:sz w:val="22"/>
          <w:szCs w:val="22"/>
          <w:lang w:val="en-GB"/>
        </w:rPr>
        <w:t>3. decisions of the statutory body regarding the payment of a share of the profit,</w:t>
      </w:r>
    </w:p>
    <w:p w14:paraId="47D02C19" w14:textId="77777777" w:rsidR="002E2339" w:rsidRPr="00761A55" w:rsidRDefault="002E2339" w:rsidP="002E2339">
      <w:pPr>
        <w:overflowPunct w:val="0"/>
        <w:spacing w:after="120" w:line="276" w:lineRule="auto"/>
        <w:ind w:left="1418"/>
        <w:jc w:val="both"/>
        <w:textAlignment w:val="baseline"/>
        <w:rPr>
          <w:rFonts w:ascii="Arial" w:hAnsi="Arial" w:cs="Arial"/>
          <w:sz w:val="22"/>
          <w:szCs w:val="22"/>
          <w:lang w:val="en-GB"/>
        </w:rPr>
      </w:pPr>
      <w:r w:rsidRPr="00761A55">
        <w:rPr>
          <w:rFonts w:ascii="Arial" w:hAnsi="Arial"/>
          <w:sz w:val="22"/>
          <w:szCs w:val="22"/>
          <w:lang w:val="en-GB"/>
        </w:rPr>
        <w:t>4. memorandum of association, deed of foundation or articles of association.</w:t>
      </w:r>
    </w:p>
    <w:p w14:paraId="1838839E" w14:textId="77777777" w:rsidR="002E2339" w:rsidRPr="00761A55" w:rsidRDefault="002E2339" w:rsidP="002E2339">
      <w:pPr>
        <w:overflowPunct w:val="0"/>
        <w:spacing w:after="120" w:line="276" w:lineRule="auto"/>
        <w:ind w:left="993"/>
        <w:jc w:val="both"/>
        <w:textAlignment w:val="baseline"/>
        <w:rPr>
          <w:rFonts w:ascii="Arial" w:hAnsi="Arial" w:cs="Arial"/>
          <w:sz w:val="22"/>
          <w:szCs w:val="22"/>
          <w:lang w:val="en-GB"/>
        </w:rPr>
      </w:pPr>
      <w:r w:rsidRPr="00761A55">
        <w:rPr>
          <w:rFonts w:ascii="Arial" w:hAnsi="Arial"/>
          <w:sz w:val="22"/>
          <w:szCs w:val="22"/>
          <w:lang w:val="en-GB"/>
        </w:rPr>
        <w:t>Any and all documents shall be submitted by the Contractor in the language required by the Contracting Authority in this TD.</w:t>
      </w:r>
    </w:p>
    <w:p w14:paraId="4B1DF148"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
          <w:bCs/>
          <w:sz w:val="22"/>
          <w:szCs w:val="22"/>
          <w:lang w:val="en-GB"/>
        </w:rPr>
      </w:pPr>
      <w:bookmarkStart w:id="216" w:name="_Hlk39575467"/>
      <w:r w:rsidRPr="00761A55">
        <w:rPr>
          <w:rFonts w:ascii="Arial" w:hAnsi="Arial"/>
          <w:b/>
          <w:bCs/>
          <w:sz w:val="22"/>
          <w:szCs w:val="22"/>
          <w:lang w:val="en-GB"/>
        </w:rPr>
        <w:t>Originals or certified copies of the documents submitted as proof of compliance with the qualification requirements</w:t>
      </w:r>
    </w:p>
    <w:bookmarkEnd w:id="216"/>
    <w:p w14:paraId="56BE296D" w14:textId="77777777" w:rsidR="002E2339" w:rsidRPr="00761A55" w:rsidRDefault="002E2339" w:rsidP="002E2339">
      <w:pPr>
        <w:pStyle w:val="Odstavecseseznamem"/>
        <w:spacing w:after="120" w:line="276" w:lineRule="auto"/>
        <w:ind w:left="1134"/>
        <w:jc w:val="both"/>
        <w:rPr>
          <w:rFonts w:ascii="Arial" w:hAnsi="Arial"/>
          <w:sz w:val="22"/>
          <w:szCs w:val="22"/>
          <w:lang w:val="en-GB"/>
        </w:rPr>
      </w:pPr>
      <w:r w:rsidRPr="00761A55">
        <w:rPr>
          <w:rFonts w:ascii="Arial" w:hAnsi="Arial"/>
          <w:sz w:val="22"/>
          <w:szCs w:val="22"/>
          <w:lang w:val="en-GB"/>
        </w:rPr>
        <w:t>In accordance with the provision of Section 122(3)(a) of the Act, the selected Contractor shall, prior to entering into the contract, submit the originals or certified copies of the documents they submitted as proof of compliance with the qualification requirements unless the same have already been submitted as part of their tender.</w:t>
      </w:r>
    </w:p>
    <w:p w14:paraId="5848255F" w14:textId="77777777" w:rsidR="002E2339" w:rsidRPr="00761A55" w:rsidRDefault="002E2339" w:rsidP="002E2339">
      <w:pPr>
        <w:pStyle w:val="Odstavecseseznamem"/>
        <w:spacing w:after="120" w:line="276" w:lineRule="auto"/>
        <w:ind w:left="1134"/>
        <w:jc w:val="both"/>
        <w:rPr>
          <w:rFonts w:ascii="Arial" w:hAnsi="Arial"/>
          <w:b/>
          <w:bCs/>
          <w:sz w:val="22"/>
          <w:szCs w:val="22"/>
          <w:lang w:val="en-GB"/>
        </w:rPr>
      </w:pPr>
      <w:r w:rsidRPr="00761A55">
        <w:rPr>
          <w:rFonts w:ascii="Arial" w:hAnsi="Arial"/>
          <w:b/>
          <w:bCs/>
          <w:sz w:val="22"/>
          <w:szCs w:val="22"/>
          <w:lang w:val="en-GB"/>
        </w:rPr>
        <w:lastRenderedPageBreak/>
        <w:t xml:space="preserve">In compliance with regulation stated in the Sec. 211 of the Act, the selected supplier shall submit qualification documents </w:t>
      </w:r>
      <w:r w:rsidRPr="00761A55">
        <w:rPr>
          <w:rFonts w:ascii="Arial" w:hAnsi="Arial"/>
          <w:b/>
          <w:bCs/>
          <w:sz w:val="22"/>
          <w:szCs w:val="22"/>
          <w:u w:val="single"/>
          <w:lang w:val="en-GB"/>
        </w:rPr>
        <w:t>which have been either issued as electronic originals, or they have to be converted from paper originals to electronic originals by a state authority</w:t>
      </w:r>
      <w:r w:rsidRPr="00761A55">
        <w:rPr>
          <w:rFonts w:ascii="Arial" w:hAnsi="Arial"/>
          <w:b/>
          <w:bCs/>
          <w:sz w:val="22"/>
          <w:szCs w:val="22"/>
          <w:lang w:val="en-GB"/>
        </w:rPr>
        <w:t xml:space="preserve">, i.e. </w:t>
      </w:r>
      <w:r w:rsidRPr="00761A55">
        <w:rPr>
          <w:rFonts w:ascii="Arial" w:hAnsi="Arial"/>
          <w:b/>
          <w:bCs/>
          <w:sz w:val="22"/>
          <w:szCs w:val="22"/>
          <w:u w:val="single"/>
          <w:lang w:val="en-GB"/>
        </w:rPr>
        <w:t>no scanned copies are unfortunately allowed.</w:t>
      </w:r>
    </w:p>
    <w:p w14:paraId="62CE8121" w14:textId="37EAC16C" w:rsidR="002E2339" w:rsidRPr="00761A55" w:rsidRDefault="002E2339" w:rsidP="002E2339">
      <w:pPr>
        <w:pStyle w:val="Odstavecseseznamem"/>
        <w:widowControl w:val="0"/>
        <w:spacing w:after="120" w:line="276" w:lineRule="auto"/>
        <w:ind w:left="1134"/>
        <w:jc w:val="both"/>
        <w:rPr>
          <w:rFonts w:ascii="Arial" w:hAnsi="Arial"/>
          <w:b/>
          <w:bCs/>
          <w:sz w:val="22"/>
          <w:szCs w:val="22"/>
          <w:lang w:val="en-GB"/>
        </w:rPr>
      </w:pPr>
      <w:r w:rsidRPr="00761A55">
        <w:rPr>
          <w:rFonts w:ascii="Arial" w:hAnsi="Arial"/>
          <w:b/>
          <w:bCs/>
          <w:sz w:val="22"/>
          <w:szCs w:val="22"/>
          <w:lang w:val="en-GB"/>
        </w:rPr>
        <w:t xml:space="preserve">Regarding obtaining individual documents to prove fulfilment of basic capacity, find further information in Annex </w:t>
      </w:r>
      <w:ins w:id="217" w:author="Řeháčková Monika" w:date="2021-01-22T10:33:00Z">
        <w:r w:rsidR="004A7D07">
          <w:rPr>
            <w:rFonts w:ascii="Arial" w:hAnsi="Arial"/>
            <w:b/>
            <w:bCs/>
            <w:sz w:val="22"/>
            <w:szCs w:val="22"/>
            <w:lang w:val="en-GB"/>
          </w:rPr>
          <w:t>6</w:t>
        </w:r>
      </w:ins>
      <w:del w:id="218" w:author="Řeháčková Monika" w:date="2021-01-22T10:33:00Z">
        <w:r w:rsidRPr="00761A55" w:rsidDel="004A7D07">
          <w:rPr>
            <w:rFonts w:ascii="Arial" w:hAnsi="Arial"/>
            <w:b/>
            <w:bCs/>
            <w:sz w:val="22"/>
            <w:szCs w:val="22"/>
            <w:lang w:val="en-GB"/>
          </w:rPr>
          <w:delText>7</w:delText>
        </w:r>
      </w:del>
      <w:r w:rsidRPr="00761A55">
        <w:rPr>
          <w:rFonts w:ascii="Arial" w:hAnsi="Arial"/>
          <w:b/>
          <w:bCs/>
          <w:sz w:val="22"/>
          <w:szCs w:val="22"/>
          <w:lang w:val="en-GB"/>
        </w:rPr>
        <w:t xml:space="preserve"> hereof.</w:t>
      </w:r>
    </w:p>
    <w:p w14:paraId="273CC41A" w14:textId="670F04D4" w:rsidR="002E2339" w:rsidRPr="00BB2A22" w:rsidDel="008225EA" w:rsidRDefault="002E2339" w:rsidP="002E2339">
      <w:pPr>
        <w:pStyle w:val="Odstavecseseznamem"/>
        <w:widowControl w:val="0"/>
        <w:numPr>
          <w:ilvl w:val="1"/>
          <w:numId w:val="1"/>
        </w:numPr>
        <w:tabs>
          <w:tab w:val="left" w:pos="426"/>
        </w:tabs>
        <w:autoSpaceDE/>
        <w:autoSpaceDN/>
        <w:adjustRightInd/>
        <w:spacing w:before="120" w:after="120" w:line="288" w:lineRule="auto"/>
        <w:ind w:left="1134" w:hanging="566"/>
        <w:jc w:val="both"/>
        <w:rPr>
          <w:del w:id="219" w:author="Řeháčková Monika" w:date="2021-01-22T10:21:00Z"/>
          <w:rFonts w:ascii="Arial" w:hAnsi="Arial"/>
          <w:b/>
          <w:bCs/>
          <w:sz w:val="22"/>
          <w:szCs w:val="22"/>
          <w:lang w:val="en-GB"/>
        </w:rPr>
      </w:pPr>
      <w:del w:id="220" w:author="Řeháčková Monika" w:date="2021-01-22T10:21:00Z">
        <w:r w:rsidRPr="00BB2A22" w:rsidDel="008225EA">
          <w:rPr>
            <w:rFonts w:ascii="Arial" w:hAnsi="Arial"/>
            <w:b/>
            <w:bCs/>
            <w:sz w:val="22"/>
            <w:szCs w:val="22"/>
            <w:lang w:val="en-GB"/>
          </w:rPr>
          <w:delText>Security Audit / Check of premises regarding the implemented security processes</w:delText>
        </w:r>
      </w:del>
    </w:p>
    <w:p w14:paraId="613BEF9C" w14:textId="2FE6E960" w:rsidR="002E2339" w:rsidRPr="00BB2A22" w:rsidDel="008225EA" w:rsidRDefault="002E2339" w:rsidP="002E2339">
      <w:pPr>
        <w:pStyle w:val="Odstavecseseznamem"/>
        <w:widowControl w:val="0"/>
        <w:autoSpaceDE/>
        <w:autoSpaceDN/>
        <w:adjustRightInd/>
        <w:spacing w:after="120" w:line="288" w:lineRule="auto"/>
        <w:ind w:left="1134"/>
        <w:jc w:val="both"/>
        <w:rPr>
          <w:del w:id="221" w:author="Řeháčková Monika" w:date="2021-01-22T10:21:00Z"/>
          <w:rFonts w:ascii="Arial" w:hAnsi="Arial"/>
          <w:sz w:val="22"/>
          <w:szCs w:val="22"/>
          <w:lang w:val="en-GB"/>
        </w:rPr>
      </w:pPr>
      <w:del w:id="222" w:author="Řeháčková Monika" w:date="2021-01-22T10:21:00Z">
        <w:r w:rsidRPr="00BB2A22" w:rsidDel="008225EA">
          <w:rPr>
            <w:rFonts w:ascii="Arial" w:hAnsi="Arial"/>
            <w:sz w:val="22"/>
            <w:szCs w:val="22"/>
            <w:lang w:val="en-GB"/>
          </w:rPr>
          <w:delText>If the selected Contractor does not hold the certificate “ISO 14298 Management of security printing processes” or “</w:delText>
        </w:r>
        <w:bookmarkStart w:id="223" w:name="_Hlk54264638"/>
        <w:r w:rsidRPr="00BB2A22" w:rsidDel="008225EA">
          <w:rPr>
            <w:rFonts w:ascii="Arial" w:hAnsi="Arial"/>
            <w:sz w:val="22"/>
            <w:szCs w:val="22"/>
            <w:lang w:val="en-GB"/>
          </w:rPr>
          <w:delText xml:space="preserve">CWA 15374 </w:delText>
        </w:r>
        <w:bookmarkEnd w:id="223"/>
        <w:r w:rsidRPr="00BB2A22" w:rsidDel="008225EA">
          <w:rPr>
            <w:rFonts w:ascii="Arial" w:hAnsi="Arial"/>
            <w:sz w:val="22"/>
            <w:szCs w:val="22"/>
            <w:lang w:val="en-GB"/>
          </w:rPr>
          <w:delText xml:space="preserve">Security management system for suppliers to the security printing industry” and thus the Contractor submitted within his tender the written affidavit of the Contractor attached as Annex 6 hereof in accordance with the Art. 9.4.2 (a) hereof, the selected Contractor is obliged to enable the Contracting Authority to run a security audit before signing the contract in </w:delText>
        </w:r>
        <w:r w:rsidRPr="00BB2A22" w:rsidDel="008225EA">
          <w:rPr>
            <w:rFonts w:ascii="Arial" w:hAnsi="Arial" w:cs="Arial"/>
            <w:sz w:val="22"/>
            <w:szCs w:val="22"/>
            <w:lang w:val="en-GB"/>
          </w:rPr>
          <w:delText>accordance</w:delText>
        </w:r>
        <w:r w:rsidRPr="00BB2A22" w:rsidDel="008225EA">
          <w:rPr>
            <w:rFonts w:ascii="Arial" w:hAnsi="Arial"/>
            <w:sz w:val="22"/>
            <w:szCs w:val="22"/>
            <w:lang w:val="en-GB"/>
          </w:rPr>
          <w:delText xml:space="preserve"> with Section 104(e) of the Act (hereinafter the “</w:delText>
        </w:r>
        <w:r w:rsidRPr="00BB2A22" w:rsidDel="008225EA">
          <w:rPr>
            <w:rFonts w:ascii="Arial" w:hAnsi="Arial"/>
            <w:b/>
            <w:bCs/>
            <w:sz w:val="22"/>
            <w:szCs w:val="22"/>
            <w:lang w:val="en-GB"/>
          </w:rPr>
          <w:delText>Security Audit</w:delText>
        </w:r>
        <w:r w:rsidRPr="00BB2A22" w:rsidDel="008225EA">
          <w:rPr>
            <w:rFonts w:ascii="Arial" w:hAnsi="Arial"/>
            <w:sz w:val="22"/>
            <w:szCs w:val="22"/>
            <w:lang w:val="en-GB"/>
          </w:rPr>
          <w:delText>”) in order to check the Contractor´s security processes in place to ensure the production security integrity.</w:delText>
        </w:r>
      </w:del>
    </w:p>
    <w:p w14:paraId="53642F87" w14:textId="1BAA28B7" w:rsidR="002E2339" w:rsidRPr="00BB2A22" w:rsidDel="008225EA" w:rsidRDefault="002E2339" w:rsidP="002E2339">
      <w:pPr>
        <w:pStyle w:val="Odstavecseseznamem"/>
        <w:keepLines/>
        <w:suppressLineNumbers/>
        <w:suppressAutoHyphens/>
        <w:autoSpaceDE/>
        <w:autoSpaceDN/>
        <w:adjustRightInd/>
        <w:spacing w:after="120" w:line="288" w:lineRule="auto"/>
        <w:ind w:left="1134"/>
        <w:jc w:val="both"/>
        <w:rPr>
          <w:del w:id="224" w:author="Řeháčková Monika" w:date="2021-01-22T10:21:00Z"/>
          <w:rFonts w:ascii="Arial" w:hAnsi="Arial" w:cs="Arial"/>
          <w:b/>
          <w:bCs/>
          <w:sz w:val="22"/>
          <w:szCs w:val="22"/>
          <w:lang w:val="en-GB"/>
        </w:rPr>
      </w:pPr>
      <w:del w:id="225" w:author="Řeháčková Monika" w:date="2021-01-22T10:21:00Z">
        <w:r w:rsidRPr="00BB2A22" w:rsidDel="008225EA">
          <w:rPr>
            <w:rFonts w:ascii="Arial" w:hAnsi="Arial"/>
            <w:sz w:val="22"/>
            <w:szCs w:val="22"/>
            <w:lang w:val="en-GB"/>
          </w:rPr>
          <w:delText>The Security Audit, its scope, course, duration, demands regarding staff allocation is further stipulated in Annex 8 hereof.</w:delText>
        </w:r>
      </w:del>
    </w:p>
    <w:p w14:paraId="4580318C" w14:textId="3FC3BF53" w:rsidR="002E2339" w:rsidRPr="00BB2A22" w:rsidDel="008225EA" w:rsidRDefault="002E2339" w:rsidP="002E2339">
      <w:pPr>
        <w:pStyle w:val="Odstavecseseznamem"/>
        <w:keepLines/>
        <w:suppressLineNumbers/>
        <w:suppressAutoHyphens/>
        <w:autoSpaceDE/>
        <w:autoSpaceDN/>
        <w:adjustRightInd/>
        <w:spacing w:after="120" w:line="288" w:lineRule="auto"/>
        <w:ind w:left="1134"/>
        <w:jc w:val="both"/>
        <w:rPr>
          <w:del w:id="226" w:author="Řeháčková Monika" w:date="2021-01-22T10:21:00Z"/>
          <w:rFonts w:ascii="Arial" w:hAnsi="Arial" w:cs="Arial"/>
          <w:b/>
          <w:bCs/>
          <w:sz w:val="22"/>
          <w:szCs w:val="22"/>
          <w:lang w:val="en-GB"/>
        </w:rPr>
      </w:pPr>
      <w:del w:id="227" w:author="Řeháčková Monika" w:date="2021-01-22T10:21:00Z">
        <w:r w:rsidRPr="00BB2A22" w:rsidDel="008225EA">
          <w:rPr>
            <w:rFonts w:ascii="Arial" w:hAnsi="Arial" w:cs="Arial"/>
            <w:b/>
            <w:bCs/>
            <w:sz w:val="22"/>
            <w:szCs w:val="22"/>
            <w:lang w:val="en-GB"/>
          </w:rPr>
          <w:delText xml:space="preserve">If the selected </w:delText>
        </w:r>
        <w:r w:rsidRPr="00BB2A22" w:rsidDel="008225EA">
          <w:rPr>
            <w:rFonts w:ascii="Arial" w:hAnsi="Arial"/>
            <w:b/>
            <w:bCs/>
            <w:sz w:val="22"/>
            <w:szCs w:val="22"/>
            <w:lang w:val="en-GB"/>
          </w:rPr>
          <w:delText xml:space="preserve">Contractor </w:delText>
        </w:r>
        <w:r w:rsidRPr="00BB2A22" w:rsidDel="008225EA">
          <w:rPr>
            <w:rFonts w:ascii="Arial" w:hAnsi="Arial" w:cs="Arial"/>
            <w:b/>
            <w:bCs/>
            <w:sz w:val="22"/>
            <w:szCs w:val="22"/>
            <w:lang w:val="en-GB"/>
          </w:rPr>
          <w:delText xml:space="preserve">fails to prove the implemented security processes in place to ensure the production security integrity as stated in the written affidavit of the Contractor attached as Annex 6 hereof in accordance with the Art. 9.4.2 hereof thus the selected </w:delText>
        </w:r>
        <w:r w:rsidRPr="00BB2A22" w:rsidDel="008225EA">
          <w:rPr>
            <w:rFonts w:ascii="Arial" w:hAnsi="Arial"/>
            <w:b/>
            <w:bCs/>
            <w:sz w:val="22"/>
            <w:szCs w:val="22"/>
            <w:lang w:val="en-GB"/>
          </w:rPr>
          <w:delText xml:space="preserve">Contractor </w:delText>
        </w:r>
        <w:r w:rsidRPr="00BB2A22" w:rsidDel="008225EA">
          <w:rPr>
            <w:rFonts w:ascii="Arial" w:hAnsi="Arial" w:cs="Arial"/>
            <w:b/>
            <w:bCs/>
            <w:sz w:val="22"/>
            <w:szCs w:val="22"/>
            <w:lang w:val="en-GB"/>
          </w:rPr>
          <w:delText xml:space="preserve">does not meet the requirements of the Contracting Authority, then the selected </w:delText>
        </w:r>
        <w:r w:rsidRPr="00BB2A22" w:rsidDel="008225EA">
          <w:rPr>
            <w:rFonts w:ascii="Arial" w:hAnsi="Arial"/>
            <w:b/>
            <w:bCs/>
            <w:sz w:val="22"/>
            <w:szCs w:val="22"/>
            <w:lang w:val="en-GB"/>
          </w:rPr>
          <w:delText xml:space="preserve">Contractor </w:delText>
        </w:r>
        <w:r w:rsidRPr="00BB2A22" w:rsidDel="008225EA">
          <w:rPr>
            <w:rFonts w:ascii="Arial" w:hAnsi="Arial" w:cs="Arial"/>
            <w:b/>
            <w:bCs/>
            <w:sz w:val="22"/>
            <w:szCs w:val="22"/>
            <w:lang w:val="en-GB"/>
          </w:rPr>
          <w:delText>shall be excluded from the tender procedure in compliance with Sec. 48 (2)(a) of the Act.</w:delText>
        </w:r>
      </w:del>
    </w:p>
    <w:p w14:paraId="61F9AA17" w14:textId="77777777" w:rsidR="008272BB" w:rsidRDefault="008272BB" w:rsidP="008272BB">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b/>
          <w:bCs/>
          <w:sz w:val="22"/>
          <w:szCs w:val="22"/>
          <w:lang w:val="en-GB"/>
        </w:rPr>
      </w:pPr>
      <w:bookmarkStart w:id="228" w:name="_Hlk42601447"/>
      <w:r>
        <w:rPr>
          <w:rFonts w:ascii="Arial" w:hAnsi="Arial"/>
          <w:b/>
          <w:bCs/>
          <w:sz w:val="22"/>
          <w:szCs w:val="22"/>
          <w:lang w:val="en-GB"/>
        </w:rPr>
        <w:t>Test of samples</w:t>
      </w:r>
    </w:p>
    <w:p w14:paraId="41FF1337" w14:textId="77777777" w:rsidR="008272BB" w:rsidRDefault="008272BB" w:rsidP="008272BB">
      <w:pPr>
        <w:widowControl w:val="0"/>
        <w:spacing w:after="120" w:line="288" w:lineRule="auto"/>
        <w:ind w:left="1134"/>
        <w:jc w:val="both"/>
        <w:rPr>
          <w:rFonts w:ascii="Arial" w:hAnsi="Arial"/>
          <w:sz w:val="22"/>
          <w:szCs w:val="22"/>
          <w:lang w:val="en-GB"/>
        </w:rPr>
      </w:pPr>
      <w:bookmarkStart w:id="229" w:name="_Hlk40269027"/>
      <w:r>
        <w:rPr>
          <w:rFonts w:ascii="Arial" w:hAnsi="Arial"/>
          <w:sz w:val="22"/>
          <w:szCs w:val="22"/>
          <w:lang w:val="en-GB"/>
        </w:rPr>
        <w:t>In accordance with the Sec. 104 (b) of the Act, before signing the contract, the Contracting Authority shall run a test</w:t>
      </w:r>
      <w:bookmarkEnd w:id="229"/>
      <w:r>
        <w:rPr>
          <w:rFonts w:ascii="Arial" w:hAnsi="Arial"/>
          <w:sz w:val="22"/>
          <w:szCs w:val="22"/>
          <w:lang w:val="en-GB"/>
        </w:rPr>
        <w:t>.</w:t>
      </w:r>
    </w:p>
    <w:p w14:paraId="7190FD2B" w14:textId="77777777" w:rsidR="008272BB" w:rsidRDefault="008272BB" w:rsidP="008272BB">
      <w:pPr>
        <w:overflowPunct w:val="0"/>
        <w:spacing w:after="120" w:line="276" w:lineRule="auto"/>
        <w:ind w:left="1134"/>
        <w:jc w:val="both"/>
        <w:textAlignment w:val="baseline"/>
        <w:rPr>
          <w:rFonts w:ascii="Arial" w:hAnsi="Arial"/>
          <w:b/>
          <w:bCs/>
          <w:sz w:val="22"/>
          <w:szCs w:val="22"/>
          <w:lang w:val="en-GB"/>
        </w:rPr>
      </w:pPr>
      <w:r>
        <w:rPr>
          <w:rFonts w:ascii="Arial" w:hAnsi="Arial"/>
          <w:b/>
          <w:bCs/>
          <w:sz w:val="22"/>
          <w:szCs w:val="22"/>
          <w:lang w:val="en-GB"/>
        </w:rPr>
        <w:t>Further details regarding the scope of requirements and the minimum degree of fulfilment of such a test and course of the test fulfilment assessment are stated in Annex 9 hereof.</w:t>
      </w:r>
    </w:p>
    <w:p w14:paraId="624D52CE" w14:textId="77777777" w:rsidR="004C5CB4" w:rsidRDefault="008272BB" w:rsidP="008272BB">
      <w:pPr>
        <w:widowControl w:val="0"/>
        <w:spacing w:after="120" w:line="288" w:lineRule="auto"/>
        <w:ind w:left="1134"/>
        <w:jc w:val="both"/>
        <w:rPr>
          <w:rFonts w:ascii="Arial" w:hAnsi="Arial"/>
          <w:sz w:val="22"/>
          <w:lang w:val="en-GB"/>
        </w:rPr>
      </w:pPr>
      <w:r>
        <w:rPr>
          <w:rFonts w:ascii="Arial" w:hAnsi="Arial"/>
          <w:sz w:val="22"/>
          <w:lang w:val="en-GB"/>
        </w:rPr>
        <w:t xml:space="preserve">The selected </w:t>
      </w:r>
      <w:r>
        <w:rPr>
          <w:rFonts w:ascii="Arial" w:hAnsi="Arial"/>
          <w:sz w:val="22"/>
          <w:szCs w:val="22"/>
          <w:lang w:val="en-GB"/>
        </w:rPr>
        <w:t xml:space="preserve">Contractor </w:t>
      </w:r>
      <w:r>
        <w:rPr>
          <w:rFonts w:ascii="Arial" w:hAnsi="Arial"/>
          <w:sz w:val="22"/>
          <w:lang w:val="en-GB"/>
        </w:rPr>
        <w:t xml:space="preserve">shall submit to </w:t>
      </w:r>
      <w:r w:rsidRPr="004C5CB4">
        <w:rPr>
          <w:rFonts w:ascii="Arial" w:hAnsi="Arial"/>
          <w:sz w:val="22"/>
          <w:lang w:val="en-GB"/>
        </w:rPr>
        <w:t xml:space="preserve">the </w:t>
      </w:r>
      <w:r w:rsidRPr="004C5CB4">
        <w:rPr>
          <w:rFonts w:ascii="Arial" w:hAnsi="Arial"/>
          <w:sz w:val="22"/>
          <w:szCs w:val="22"/>
          <w:lang w:val="en-GB"/>
        </w:rPr>
        <w:t xml:space="preserve">Contracting Authority </w:t>
      </w:r>
      <w:r w:rsidRPr="004C5CB4">
        <w:rPr>
          <w:rFonts w:ascii="Arial" w:hAnsi="Arial"/>
          <w:sz w:val="22"/>
          <w:lang w:val="en-GB"/>
        </w:rPr>
        <w:t xml:space="preserve">the required samples in </w:t>
      </w:r>
      <w:r w:rsidR="002F1D20" w:rsidRPr="004C5CB4">
        <w:rPr>
          <w:rFonts w:ascii="Arial" w:hAnsi="Arial"/>
          <w:b/>
          <w:bCs/>
          <w:sz w:val="22"/>
          <w:lang w:val="en-GB"/>
        </w:rPr>
        <w:t>2</w:t>
      </w:r>
      <w:r w:rsidRPr="004C5CB4">
        <w:rPr>
          <w:rFonts w:ascii="Arial" w:hAnsi="Arial"/>
          <w:b/>
          <w:bCs/>
          <w:sz w:val="22"/>
          <w:lang w:val="en-GB"/>
        </w:rPr>
        <w:t xml:space="preserve"> weeks at the latest from </w:t>
      </w:r>
      <w:r w:rsidR="00C72876" w:rsidRPr="004C5CB4">
        <w:rPr>
          <w:rFonts w:ascii="Arial" w:hAnsi="Arial"/>
          <w:b/>
          <w:bCs/>
          <w:sz w:val="22"/>
          <w:lang w:val="en-GB"/>
        </w:rPr>
        <w:t xml:space="preserve">handover of </w:t>
      </w:r>
      <w:r w:rsidR="004C5CB4" w:rsidRPr="004C5CB4">
        <w:rPr>
          <w:rFonts w:ascii="Arial" w:hAnsi="Arial"/>
          <w:b/>
          <w:bCs/>
          <w:sz w:val="22"/>
          <w:lang w:val="en-GB"/>
        </w:rPr>
        <w:t>S</w:t>
      </w:r>
      <w:r w:rsidR="002F1D20" w:rsidRPr="004C5CB4">
        <w:rPr>
          <w:rFonts w:ascii="Arial" w:hAnsi="Arial"/>
          <w:b/>
          <w:bCs/>
          <w:sz w:val="22"/>
          <w:lang w:val="en-GB"/>
        </w:rPr>
        <w:t>upportin</w:t>
      </w:r>
      <w:r w:rsidR="004C5CB4" w:rsidRPr="004C5CB4">
        <w:rPr>
          <w:rFonts w:ascii="Arial" w:hAnsi="Arial"/>
          <w:b/>
          <w:bCs/>
          <w:sz w:val="22"/>
          <w:lang w:val="en-GB"/>
        </w:rPr>
        <w:t>g</w:t>
      </w:r>
      <w:r w:rsidR="002F1D20" w:rsidRPr="004C5CB4">
        <w:rPr>
          <w:rFonts w:ascii="Arial" w:hAnsi="Arial"/>
          <w:b/>
          <w:bCs/>
          <w:sz w:val="22"/>
          <w:lang w:val="en-GB"/>
        </w:rPr>
        <w:t xml:space="preserve"> </w:t>
      </w:r>
      <w:r w:rsidR="004C5CB4" w:rsidRPr="004C5CB4">
        <w:rPr>
          <w:rFonts w:ascii="Arial" w:hAnsi="Arial"/>
          <w:b/>
          <w:bCs/>
          <w:sz w:val="22"/>
          <w:lang w:val="en-GB"/>
        </w:rPr>
        <w:t>D</w:t>
      </w:r>
      <w:r w:rsidR="002F1D20" w:rsidRPr="004C5CB4">
        <w:rPr>
          <w:rFonts w:ascii="Arial" w:hAnsi="Arial"/>
          <w:b/>
          <w:bCs/>
          <w:sz w:val="22"/>
          <w:lang w:val="en-GB"/>
        </w:rPr>
        <w:t>ocuments</w:t>
      </w:r>
      <w:r w:rsidR="00C72876" w:rsidRPr="004C5CB4">
        <w:rPr>
          <w:rFonts w:ascii="Arial" w:hAnsi="Arial"/>
          <w:b/>
          <w:bCs/>
          <w:sz w:val="22"/>
          <w:lang w:val="en-GB"/>
        </w:rPr>
        <w:t xml:space="preserve"> </w:t>
      </w:r>
      <w:r w:rsidR="004C5CB4" w:rsidRPr="004C5CB4">
        <w:rPr>
          <w:rFonts w:ascii="Arial" w:hAnsi="Arial"/>
          <w:b/>
          <w:bCs/>
          <w:sz w:val="22"/>
          <w:lang w:val="en-GB"/>
        </w:rPr>
        <w:t>defined in the Annex 9 hereof</w:t>
      </w:r>
      <w:r w:rsidR="00C72876" w:rsidRPr="004C5CB4">
        <w:rPr>
          <w:rFonts w:ascii="Arial" w:hAnsi="Arial"/>
          <w:sz w:val="22"/>
          <w:lang w:val="en-GB"/>
        </w:rPr>
        <w:t xml:space="preserve"> </w:t>
      </w:r>
      <w:r w:rsidRPr="004C5CB4">
        <w:rPr>
          <w:rFonts w:ascii="Arial" w:hAnsi="Arial"/>
          <w:sz w:val="22"/>
          <w:lang w:val="en-GB"/>
        </w:rPr>
        <w:t>in compliance with Section 122 (3) of the Act.</w:t>
      </w:r>
      <w:r>
        <w:rPr>
          <w:rFonts w:ascii="Arial" w:hAnsi="Arial"/>
          <w:sz w:val="22"/>
          <w:lang w:val="en-GB"/>
        </w:rPr>
        <w:t xml:space="preserve"> </w:t>
      </w:r>
    </w:p>
    <w:p w14:paraId="4B6E9029" w14:textId="77777777" w:rsidR="008272BB" w:rsidRDefault="008272BB" w:rsidP="008272BB">
      <w:pPr>
        <w:widowControl w:val="0"/>
        <w:spacing w:after="120" w:line="288" w:lineRule="auto"/>
        <w:ind w:left="1134"/>
        <w:jc w:val="both"/>
        <w:rPr>
          <w:rFonts w:ascii="Arial" w:hAnsi="Arial" w:cs="Arial"/>
          <w:sz w:val="22"/>
          <w:szCs w:val="22"/>
          <w:lang w:val="en-GB"/>
        </w:rPr>
      </w:pPr>
      <w:r>
        <w:rPr>
          <w:rFonts w:ascii="Arial" w:hAnsi="Arial"/>
          <w:sz w:val="22"/>
          <w:lang w:val="en-GB"/>
        </w:rPr>
        <w:t xml:space="preserve">The sample shall be delivered by the selected </w:t>
      </w:r>
      <w:r>
        <w:rPr>
          <w:rFonts w:ascii="Arial" w:hAnsi="Arial"/>
          <w:sz w:val="22"/>
          <w:szCs w:val="22"/>
          <w:lang w:val="en-GB"/>
        </w:rPr>
        <w:t xml:space="preserve">Contractor </w:t>
      </w:r>
      <w:r>
        <w:rPr>
          <w:rFonts w:ascii="Arial" w:hAnsi="Arial"/>
          <w:sz w:val="22"/>
          <w:lang w:val="en-GB"/>
        </w:rPr>
        <w:t xml:space="preserve">to the </w:t>
      </w:r>
      <w:r w:rsidRPr="00DF697A">
        <w:rPr>
          <w:rFonts w:ascii="Arial" w:hAnsi="Arial"/>
          <w:sz w:val="22"/>
          <w:lang w:val="en-GB"/>
        </w:rPr>
        <w:t xml:space="preserve">following address: </w:t>
      </w:r>
      <w:r w:rsidR="002F1D20" w:rsidRPr="00DF697A">
        <w:rPr>
          <w:rFonts w:ascii="Arial" w:hAnsi="Arial" w:cs="Arial"/>
          <w:b/>
          <w:bCs/>
          <w:sz w:val="22"/>
          <w:szCs w:val="22"/>
          <w:lang w:val="en-GB"/>
        </w:rPr>
        <w:t>Production Plant III – Na Vápence 14/915, 130 00 Prague 3, Czech Republic</w:t>
      </w:r>
      <w:r w:rsidRPr="00DF697A">
        <w:rPr>
          <w:rFonts w:ascii="Arial" w:hAnsi="Arial"/>
          <w:sz w:val="22"/>
          <w:lang w:val="en-GB"/>
        </w:rPr>
        <w:t xml:space="preserve">, to the contact person named </w:t>
      </w:r>
      <w:r w:rsidR="002F1D20" w:rsidRPr="00DF697A">
        <w:rPr>
          <w:rFonts w:ascii="Arial" w:hAnsi="Arial"/>
          <w:sz w:val="22"/>
          <w:lang w:val="en-GB"/>
        </w:rPr>
        <w:t>Marek Jelínek</w:t>
      </w:r>
      <w:r w:rsidRPr="00DF697A">
        <w:rPr>
          <w:rFonts w:ascii="Arial" w:hAnsi="Arial"/>
          <w:sz w:val="22"/>
          <w:lang w:val="en-GB"/>
        </w:rPr>
        <w:t xml:space="preserve">, e-mail: </w:t>
      </w:r>
      <w:hyperlink r:id="rId15" w:history="1">
        <w:r w:rsidR="002F1D20" w:rsidRPr="00DF697A">
          <w:rPr>
            <w:rStyle w:val="Hypertextovodkaz"/>
            <w:rFonts w:ascii="Arial" w:hAnsi="Arial" w:cs="Arial"/>
            <w:sz w:val="22"/>
            <w:szCs w:val="22"/>
          </w:rPr>
          <w:t>Jelinek.Marek@stc.cz</w:t>
        </w:r>
      </w:hyperlink>
      <w:r w:rsidR="002F1D20">
        <w:t xml:space="preserve"> </w:t>
      </w:r>
    </w:p>
    <w:p w14:paraId="6B9D613D" w14:textId="440B154A" w:rsidR="008272BB" w:rsidRPr="004C5CB4" w:rsidRDefault="008272BB" w:rsidP="008272BB">
      <w:pPr>
        <w:widowControl w:val="0"/>
        <w:spacing w:after="120" w:line="288" w:lineRule="auto"/>
        <w:ind w:left="1134"/>
        <w:jc w:val="both"/>
        <w:rPr>
          <w:rFonts w:ascii="Arial" w:hAnsi="Arial" w:cs="Arial"/>
          <w:sz w:val="22"/>
          <w:szCs w:val="22"/>
          <w:lang w:val="en-GB"/>
        </w:rPr>
      </w:pPr>
      <w:r w:rsidRPr="004C5CB4">
        <w:rPr>
          <w:rFonts w:ascii="Arial" w:hAnsi="Arial"/>
          <w:sz w:val="22"/>
          <w:lang w:val="en-GB"/>
        </w:rPr>
        <w:t xml:space="preserve">The </w:t>
      </w:r>
      <w:r w:rsidRPr="004C5CB4">
        <w:rPr>
          <w:rFonts w:ascii="Arial" w:hAnsi="Arial"/>
          <w:sz w:val="22"/>
          <w:szCs w:val="22"/>
          <w:lang w:val="en-GB"/>
        </w:rPr>
        <w:t xml:space="preserve">Contracting Authority </w:t>
      </w:r>
      <w:r w:rsidRPr="004C5CB4">
        <w:rPr>
          <w:rFonts w:ascii="Arial" w:hAnsi="Arial"/>
          <w:sz w:val="22"/>
          <w:lang w:val="en-GB"/>
        </w:rPr>
        <w:t xml:space="preserve">shall test the submitted sample by the procedure pursuant to Annex </w:t>
      </w:r>
      <w:ins w:id="230" w:author="Řeháčková Monika" w:date="2021-01-22T10:34:00Z">
        <w:r w:rsidR="004A7D07">
          <w:rPr>
            <w:rFonts w:ascii="Arial" w:hAnsi="Arial"/>
            <w:sz w:val="22"/>
            <w:lang w:val="en-GB"/>
          </w:rPr>
          <w:t>7</w:t>
        </w:r>
      </w:ins>
      <w:del w:id="231" w:author="Řeháčková Monika" w:date="2021-01-22T10:34:00Z">
        <w:r w:rsidRPr="004C5CB4" w:rsidDel="004A7D07">
          <w:rPr>
            <w:rFonts w:ascii="Arial" w:hAnsi="Arial"/>
            <w:sz w:val="22"/>
            <w:lang w:val="en-GB"/>
          </w:rPr>
          <w:delText>9</w:delText>
        </w:r>
      </w:del>
      <w:r w:rsidRPr="004C5CB4">
        <w:rPr>
          <w:rFonts w:ascii="Arial" w:hAnsi="Arial"/>
          <w:sz w:val="22"/>
          <w:lang w:val="en-GB"/>
        </w:rPr>
        <w:t xml:space="preserve"> </w:t>
      </w:r>
      <w:r w:rsidR="004C5CB4" w:rsidRPr="004C5CB4">
        <w:rPr>
          <w:rFonts w:ascii="Arial" w:hAnsi="Arial"/>
          <w:sz w:val="22"/>
          <w:lang w:val="en-GB"/>
        </w:rPr>
        <w:t>hereof</w:t>
      </w:r>
      <w:r w:rsidRPr="004C5CB4">
        <w:rPr>
          <w:rFonts w:ascii="Arial" w:hAnsi="Arial"/>
          <w:sz w:val="22"/>
          <w:lang w:val="en-GB"/>
        </w:rPr>
        <w:t xml:space="preserve">. The purpose of the test will be verification of compliance of the sample with the technical specification and other tender </w:t>
      </w:r>
      <w:r w:rsidRPr="004C5CB4">
        <w:rPr>
          <w:rFonts w:ascii="Arial" w:hAnsi="Arial"/>
          <w:sz w:val="22"/>
          <w:lang w:val="en-GB"/>
        </w:rPr>
        <w:lastRenderedPageBreak/>
        <w:t>conditions.  The sample shall not be returned to the Contractor.</w:t>
      </w:r>
    </w:p>
    <w:p w14:paraId="0FA85407" w14:textId="77777777" w:rsidR="008272BB" w:rsidRPr="004C5CB4" w:rsidRDefault="008272BB" w:rsidP="008272BB">
      <w:pPr>
        <w:pStyle w:val="Odstavecseseznamem"/>
        <w:keepLines/>
        <w:suppressLineNumbers/>
        <w:suppressAutoHyphens/>
        <w:autoSpaceDE/>
        <w:adjustRightInd/>
        <w:spacing w:after="120" w:line="288" w:lineRule="auto"/>
        <w:ind w:left="1134"/>
        <w:jc w:val="both"/>
        <w:rPr>
          <w:rFonts w:ascii="Arial" w:hAnsi="Arial"/>
          <w:sz w:val="22"/>
          <w:szCs w:val="22"/>
          <w:lang w:val="en-GB"/>
        </w:rPr>
      </w:pPr>
      <w:r w:rsidRPr="004C5CB4">
        <w:rPr>
          <w:rFonts w:ascii="Arial" w:hAnsi="Arial"/>
          <w:sz w:val="22"/>
          <w:szCs w:val="22"/>
          <w:lang w:val="en-GB"/>
        </w:rPr>
        <w:t xml:space="preserve">The Contracting Authority notifies, that this test of samples shall take place </w:t>
      </w:r>
      <w:r w:rsidR="004C5CB4" w:rsidRPr="004C5CB4">
        <w:rPr>
          <w:rFonts w:ascii="Arial" w:hAnsi="Arial"/>
          <w:b/>
          <w:bCs/>
          <w:sz w:val="22"/>
          <w:szCs w:val="22"/>
          <w:lang w:val="en-GB"/>
        </w:rPr>
        <w:t>maximally</w:t>
      </w:r>
      <w:r w:rsidRPr="004C5CB4">
        <w:rPr>
          <w:rFonts w:ascii="Arial" w:hAnsi="Arial"/>
          <w:b/>
          <w:bCs/>
          <w:sz w:val="22"/>
          <w:szCs w:val="22"/>
          <w:lang w:val="en-GB"/>
        </w:rPr>
        <w:t xml:space="preserve"> </w:t>
      </w:r>
      <w:r w:rsidR="00AB089B" w:rsidRPr="004C5CB4">
        <w:rPr>
          <w:rFonts w:ascii="Arial" w:hAnsi="Arial"/>
          <w:b/>
          <w:bCs/>
          <w:sz w:val="22"/>
          <w:lang w:val="en-GB"/>
        </w:rPr>
        <w:t>4</w:t>
      </w:r>
      <w:r w:rsidRPr="004C5CB4">
        <w:rPr>
          <w:rFonts w:ascii="Arial" w:hAnsi="Arial"/>
          <w:b/>
          <w:bCs/>
          <w:sz w:val="22"/>
          <w:lang w:val="en-GB"/>
        </w:rPr>
        <w:t xml:space="preserve"> weeks</w:t>
      </w:r>
      <w:r w:rsidR="00AB089B" w:rsidRPr="004C5CB4">
        <w:rPr>
          <w:rFonts w:ascii="Arial" w:hAnsi="Arial"/>
          <w:b/>
          <w:bCs/>
          <w:sz w:val="22"/>
          <w:szCs w:val="22"/>
          <w:lang w:val="en-GB"/>
        </w:rPr>
        <w:t xml:space="preserve"> </w:t>
      </w:r>
      <w:r w:rsidR="004C5CB4" w:rsidRPr="004C5CB4">
        <w:rPr>
          <w:rFonts w:ascii="Arial" w:hAnsi="Arial"/>
          <w:b/>
          <w:bCs/>
          <w:sz w:val="22"/>
          <w:szCs w:val="22"/>
          <w:lang w:val="en-GB"/>
        </w:rPr>
        <w:t>from the date of delivery of the samples.</w:t>
      </w:r>
    </w:p>
    <w:p w14:paraId="47AC558D" w14:textId="77777777" w:rsidR="008272BB" w:rsidRDefault="008272BB" w:rsidP="008272BB">
      <w:pPr>
        <w:pStyle w:val="Odstavecseseznamem"/>
        <w:keepLines/>
        <w:suppressLineNumbers/>
        <w:suppressAutoHyphens/>
        <w:autoSpaceDE/>
        <w:adjustRightInd/>
        <w:spacing w:after="120" w:line="288" w:lineRule="auto"/>
        <w:ind w:left="1134"/>
        <w:jc w:val="both"/>
        <w:rPr>
          <w:rFonts w:ascii="Arial" w:hAnsi="Arial"/>
          <w:sz w:val="22"/>
          <w:szCs w:val="22"/>
          <w:lang w:val="en-GB"/>
        </w:rPr>
      </w:pPr>
      <w:r w:rsidRPr="004C5CB4">
        <w:rPr>
          <w:rFonts w:ascii="Arial" w:hAnsi="Arial"/>
          <w:sz w:val="22"/>
          <w:szCs w:val="22"/>
          <w:lang w:val="en-GB"/>
        </w:rPr>
        <w:t xml:space="preserve">If the submitted sample does not meet the requirements of the Contracting Authority, then the </w:t>
      </w:r>
      <w:r w:rsidRPr="004C5CB4">
        <w:rPr>
          <w:rFonts w:ascii="Arial" w:hAnsi="Arial"/>
          <w:sz w:val="22"/>
          <w:lang w:val="en-GB"/>
        </w:rPr>
        <w:t xml:space="preserve">selected </w:t>
      </w:r>
      <w:r w:rsidRPr="004C5CB4">
        <w:rPr>
          <w:rFonts w:ascii="Arial" w:hAnsi="Arial"/>
          <w:sz w:val="22"/>
          <w:szCs w:val="22"/>
          <w:lang w:val="en-GB"/>
        </w:rPr>
        <w:t>Contractor shall be excluded from the tender</w:t>
      </w:r>
      <w:r w:rsidR="002A0069">
        <w:rPr>
          <w:rFonts w:ascii="Arial" w:hAnsi="Arial"/>
          <w:sz w:val="22"/>
          <w:szCs w:val="22"/>
          <w:lang w:val="en-GB"/>
        </w:rPr>
        <w:t xml:space="preserve"> procedure</w:t>
      </w:r>
      <w:r w:rsidRPr="004C5CB4">
        <w:rPr>
          <w:rFonts w:ascii="Arial" w:hAnsi="Arial"/>
          <w:sz w:val="22"/>
          <w:szCs w:val="22"/>
          <w:lang w:val="en-GB"/>
        </w:rPr>
        <w:t xml:space="preserve"> in compliance with Sec. 122 (7) of the Act.</w:t>
      </w:r>
      <w:bookmarkEnd w:id="228"/>
    </w:p>
    <w:p w14:paraId="395AE73A"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b/>
          <w:bCs/>
          <w:sz w:val="22"/>
          <w:szCs w:val="22"/>
          <w:lang w:val="en-GB"/>
        </w:rPr>
      </w:pPr>
      <w:r w:rsidRPr="00761A55">
        <w:rPr>
          <w:rFonts w:ascii="Arial" w:hAnsi="Arial"/>
          <w:b/>
          <w:bCs/>
          <w:sz w:val="22"/>
          <w:szCs w:val="22"/>
          <w:lang w:val="en-GB"/>
        </w:rPr>
        <w:t xml:space="preserve">Bank Confirmation on the Bank Account </w:t>
      </w:r>
    </w:p>
    <w:p w14:paraId="6F657036" w14:textId="77777777" w:rsidR="002E2339" w:rsidRPr="00761A55" w:rsidRDefault="002E2339" w:rsidP="002E2339">
      <w:pPr>
        <w:pStyle w:val="Odstavecseseznamem"/>
        <w:overflowPunct w:val="0"/>
        <w:spacing w:after="120" w:line="288" w:lineRule="auto"/>
        <w:ind w:left="1134"/>
        <w:jc w:val="both"/>
        <w:textAlignment w:val="baseline"/>
        <w:rPr>
          <w:rFonts w:ascii="Arial" w:hAnsi="Arial" w:cs="Arial"/>
          <w:sz w:val="22"/>
          <w:szCs w:val="22"/>
          <w:lang w:val="en-GB"/>
        </w:rPr>
      </w:pPr>
      <w:r w:rsidRPr="00761A55">
        <w:rPr>
          <w:rFonts w:ascii="Arial" w:hAnsi="Arial" w:cs="Arial"/>
          <w:sz w:val="22"/>
          <w:szCs w:val="22"/>
          <w:lang w:val="en-GB"/>
        </w:rPr>
        <w:t xml:space="preserve">In accordance with Section 104(e) of the Act, before signing the contract, the selected Contractor, </w:t>
      </w:r>
      <w:r w:rsidRPr="00761A55">
        <w:rPr>
          <w:rFonts w:ascii="Arial" w:hAnsi="Arial" w:cs="Arial"/>
          <w:sz w:val="22"/>
          <w:szCs w:val="22"/>
          <w:u w:val="single"/>
          <w:lang w:val="en-GB"/>
        </w:rPr>
        <w:t>who is not a domestic VAT payer</w:t>
      </w:r>
      <w:r w:rsidRPr="00761A55">
        <w:rPr>
          <w:rFonts w:ascii="Arial" w:hAnsi="Arial" w:cs="Arial"/>
          <w:sz w:val="22"/>
          <w:szCs w:val="22"/>
          <w:lang w:val="en-GB"/>
        </w:rPr>
        <w:t>, is required to submit a plain copy of a confirmation of the bank that the bank account stated by the selected Contractor belongs to the selected Contractor.</w:t>
      </w:r>
    </w:p>
    <w:p w14:paraId="218EC726"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
          <w:bCs/>
          <w:sz w:val="22"/>
          <w:szCs w:val="22"/>
          <w:lang w:val="en-GB"/>
        </w:rPr>
      </w:pPr>
      <w:r w:rsidRPr="00761A55">
        <w:rPr>
          <w:rFonts w:ascii="Arial" w:hAnsi="Arial"/>
          <w:b/>
          <w:bCs/>
          <w:sz w:val="22"/>
          <w:szCs w:val="22"/>
          <w:lang w:val="en-GB"/>
        </w:rPr>
        <w:t>Insurance</w:t>
      </w:r>
      <w:r w:rsidRPr="00761A55">
        <w:rPr>
          <w:rFonts w:ascii="Arial" w:hAnsi="Arial" w:cs="Arial"/>
          <w:b/>
          <w:bCs/>
          <w:sz w:val="22"/>
          <w:szCs w:val="22"/>
          <w:lang w:val="en-GB"/>
        </w:rPr>
        <w:t xml:space="preserve"> Contract </w:t>
      </w:r>
    </w:p>
    <w:p w14:paraId="7D7AB645" w14:textId="77777777" w:rsidR="002E2339" w:rsidRPr="00906C82" w:rsidRDefault="002E2339" w:rsidP="002E2339">
      <w:pPr>
        <w:pStyle w:val="Odstavecseseznamem"/>
        <w:suppressLineNumbers/>
        <w:suppressAutoHyphens/>
        <w:autoSpaceDE/>
        <w:autoSpaceDN/>
        <w:adjustRightInd/>
        <w:spacing w:after="120" w:line="288" w:lineRule="auto"/>
        <w:ind w:left="1134"/>
        <w:jc w:val="both"/>
        <w:rPr>
          <w:rFonts w:ascii="Arial" w:hAnsi="Arial"/>
          <w:sz w:val="22"/>
          <w:szCs w:val="22"/>
          <w:lang w:val="en-GB"/>
        </w:rPr>
      </w:pPr>
      <w:r w:rsidRPr="00761A55">
        <w:rPr>
          <w:rFonts w:ascii="Arial" w:hAnsi="Arial"/>
          <w:sz w:val="22"/>
          <w:szCs w:val="22"/>
          <w:lang w:val="en-GB"/>
        </w:rPr>
        <w:t xml:space="preserve">In </w:t>
      </w:r>
      <w:r w:rsidRPr="00761A55">
        <w:rPr>
          <w:rFonts w:ascii="Arial" w:hAnsi="Arial" w:cs="Arial"/>
          <w:sz w:val="22"/>
          <w:szCs w:val="22"/>
          <w:lang w:val="en-GB"/>
        </w:rPr>
        <w:t>accordance</w:t>
      </w:r>
      <w:r w:rsidRPr="00761A55">
        <w:rPr>
          <w:rFonts w:ascii="Arial" w:hAnsi="Arial"/>
          <w:sz w:val="22"/>
          <w:szCs w:val="22"/>
          <w:lang w:val="en-GB"/>
        </w:rPr>
        <w:t xml:space="preserve"> with Section 104(e) of the Act, before signing the contract, the selected Contractor is required to submit a plain copy of insurance contracts with the subject of third-party damage liability insurance of the Contractor with </w:t>
      </w:r>
      <w:r w:rsidRPr="00906C82">
        <w:rPr>
          <w:rFonts w:ascii="Arial" w:hAnsi="Arial"/>
          <w:sz w:val="22"/>
          <w:szCs w:val="22"/>
          <w:lang w:val="en-GB"/>
        </w:rPr>
        <w:t>the minimum indemnity limit of at least</w:t>
      </w:r>
      <w:r w:rsidRPr="00906C82">
        <w:rPr>
          <w:rFonts w:ascii="Arial" w:hAnsi="Arial"/>
          <w:b/>
          <w:bCs/>
          <w:sz w:val="22"/>
          <w:szCs w:val="22"/>
          <w:lang w:val="en-GB"/>
        </w:rPr>
        <w:t xml:space="preserve"> 100 000 EUR.</w:t>
      </w:r>
      <w:r w:rsidRPr="00906C82">
        <w:rPr>
          <w:rFonts w:ascii="Arial" w:hAnsi="Arial"/>
          <w:sz w:val="22"/>
          <w:szCs w:val="22"/>
          <w:lang w:val="en-GB"/>
        </w:rPr>
        <w:t xml:space="preserve"> An equivalent document for proof of this requirement is also a simple copy of the insurance certificates or a simple copy of the confirmation of insurance contracts issued by the insurer.</w:t>
      </w:r>
    </w:p>
    <w:p w14:paraId="67AF817B" w14:textId="77777777" w:rsidR="00DF697A" w:rsidRPr="00906C82" w:rsidRDefault="00DF697A" w:rsidP="002E2339">
      <w:pPr>
        <w:pStyle w:val="Odstavecseseznamem"/>
        <w:suppressLineNumbers/>
        <w:suppressAutoHyphens/>
        <w:autoSpaceDE/>
        <w:autoSpaceDN/>
        <w:adjustRightInd/>
        <w:spacing w:after="120" w:line="288" w:lineRule="auto"/>
        <w:ind w:left="1134"/>
        <w:jc w:val="both"/>
        <w:rPr>
          <w:rFonts w:ascii="Arial" w:hAnsi="Arial"/>
          <w:sz w:val="22"/>
          <w:szCs w:val="22"/>
          <w:lang w:val="en-GB"/>
        </w:rPr>
      </w:pPr>
    </w:p>
    <w:p w14:paraId="530734CF" w14:textId="77777777" w:rsidR="002E2339" w:rsidRPr="00906C82" w:rsidRDefault="002E2339" w:rsidP="002E2339">
      <w:pPr>
        <w:pStyle w:val="Odstavecseseznamem"/>
        <w:numPr>
          <w:ilvl w:val="0"/>
          <w:numId w:val="1"/>
        </w:numPr>
        <w:spacing w:after="240"/>
        <w:ind w:left="567" w:hanging="567"/>
        <w:jc w:val="both"/>
        <w:rPr>
          <w:rFonts w:ascii="Arial" w:hAnsi="Arial"/>
          <w:b/>
          <w:sz w:val="22"/>
          <w:szCs w:val="22"/>
          <w:lang w:val="en-GB"/>
        </w:rPr>
      </w:pPr>
      <w:r w:rsidRPr="00906C82">
        <w:rPr>
          <w:rFonts w:ascii="Arial" w:hAnsi="Arial"/>
          <w:b/>
          <w:sz w:val="22"/>
          <w:szCs w:val="22"/>
          <w:lang w:val="en-GB"/>
        </w:rPr>
        <w:t>TENDER SUBMISSION CONDITIONS</w:t>
      </w:r>
    </w:p>
    <w:p w14:paraId="5681BCF8" w14:textId="77777777" w:rsidR="002E2339" w:rsidRPr="00906C82"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906C82">
        <w:rPr>
          <w:rFonts w:ascii="Arial" w:hAnsi="Arial"/>
          <w:sz w:val="22"/>
          <w:szCs w:val="22"/>
          <w:lang w:val="en-GB"/>
        </w:rPr>
        <w:t xml:space="preserve">The Contracting Authority </w:t>
      </w:r>
      <w:r w:rsidRPr="00906C82">
        <w:rPr>
          <w:rFonts w:ascii="Arial" w:hAnsi="Arial"/>
          <w:sz w:val="22"/>
          <w:szCs w:val="22"/>
          <w:u w:val="single"/>
          <w:lang w:val="en-GB"/>
        </w:rPr>
        <w:t>does not require</w:t>
      </w:r>
      <w:r w:rsidRPr="00906C82">
        <w:rPr>
          <w:rFonts w:ascii="Arial" w:hAnsi="Arial"/>
          <w:sz w:val="22"/>
          <w:szCs w:val="22"/>
          <w:lang w:val="en-GB"/>
        </w:rPr>
        <w:t xml:space="preserve"> the participant to ensure that all the documents or declarations have been signed by the statutory body of the participant or person authorised to act on behalf of or for the participant. The participant by submission of the tender through an electronic instrument confirms that the tender has been submitted by the person authorised to undertake such acts and by submission of the tender the participant at the same time also agrees with the tender conditions stipulated by the Contracting Authority and the law.</w:t>
      </w:r>
    </w:p>
    <w:p w14:paraId="4A3B52C8" w14:textId="77777777" w:rsidR="002E2339" w:rsidRPr="00906C82"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906C82">
        <w:rPr>
          <w:rFonts w:ascii="Arial" w:hAnsi="Arial"/>
          <w:sz w:val="22"/>
          <w:szCs w:val="22"/>
          <w:lang w:val="en-GB"/>
        </w:rPr>
        <w:t xml:space="preserve">The tender shall be submitted </w:t>
      </w:r>
      <w:r w:rsidRPr="00906C82">
        <w:rPr>
          <w:rFonts w:ascii="Arial" w:hAnsi="Arial"/>
          <w:b/>
          <w:bCs/>
          <w:sz w:val="22"/>
          <w:szCs w:val="22"/>
          <w:u w:val="single"/>
          <w:lang w:val="en-GB"/>
        </w:rPr>
        <w:t>in the Czech or English language, or its combination</w:t>
      </w:r>
      <w:r w:rsidRPr="00906C82">
        <w:rPr>
          <w:rFonts w:ascii="Arial" w:hAnsi="Arial"/>
          <w:sz w:val="22"/>
          <w:szCs w:val="22"/>
          <w:lang w:val="en-GB"/>
        </w:rPr>
        <w:t xml:space="preserve">. Should any part of the tender be in a language other than the Czech or English, it must be translated (plain translation) into the Czech or English language. Documents in Slovak and proof of completed education in Latin shall be submitted by the Contractor without a translation into the Czech or English language. </w:t>
      </w:r>
    </w:p>
    <w:p w14:paraId="60E39094" w14:textId="77777777" w:rsidR="002E2339" w:rsidRPr="00906C82"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color w:val="000000"/>
          <w:sz w:val="22"/>
          <w:szCs w:val="22"/>
          <w:lang w:val="en-GB"/>
        </w:rPr>
      </w:pPr>
      <w:r w:rsidRPr="00906C82">
        <w:rPr>
          <w:rFonts w:ascii="Arial" w:hAnsi="Arial"/>
          <w:sz w:val="22"/>
          <w:szCs w:val="22"/>
          <w:lang w:val="en-GB"/>
        </w:rPr>
        <w:t>Each tender submitted must contain all the documents required by the Act and the Contracting Authority, including required proofs and information</w:t>
      </w:r>
      <w:r w:rsidRPr="00906C82">
        <w:rPr>
          <w:rFonts w:ascii="Arial" w:hAnsi="Arial" w:cs="Arial"/>
          <w:color w:val="000000"/>
          <w:sz w:val="22"/>
          <w:szCs w:val="22"/>
          <w:lang w:val="en-GB"/>
        </w:rPr>
        <w:t>.</w:t>
      </w:r>
    </w:p>
    <w:p w14:paraId="152E7A60" w14:textId="77777777" w:rsidR="00DF697A" w:rsidRPr="00906C82" w:rsidRDefault="00DF697A" w:rsidP="00DF697A">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color w:val="000000"/>
          <w:sz w:val="22"/>
          <w:szCs w:val="22"/>
          <w:lang w:val="en-GB"/>
        </w:rPr>
      </w:pPr>
    </w:p>
    <w:p w14:paraId="33196AF9" w14:textId="77777777" w:rsidR="002E2339" w:rsidRPr="00906C82" w:rsidRDefault="002E2339" w:rsidP="002E2339">
      <w:pPr>
        <w:pStyle w:val="Odstavecseseznamem"/>
        <w:numPr>
          <w:ilvl w:val="0"/>
          <w:numId w:val="1"/>
        </w:numPr>
        <w:spacing w:after="240"/>
        <w:ind w:left="567" w:hanging="567"/>
        <w:jc w:val="both"/>
        <w:rPr>
          <w:rFonts w:ascii="Arial" w:hAnsi="Arial"/>
          <w:b/>
          <w:sz w:val="22"/>
          <w:szCs w:val="22"/>
          <w:lang w:val="en-GB"/>
        </w:rPr>
      </w:pPr>
      <w:r w:rsidRPr="00906C82">
        <w:rPr>
          <w:rFonts w:ascii="Arial" w:hAnsi="Arial"/>
          <w:b/>
          <w:sz w:val="22"/>
          <w:szCs w:val="22"/>
          <w:lang w:val="en-GB"/>
        </w:rPr>
        <w:t>FORMAL REQUIREMENTS FOR PROCESSING OF THE TENDER</w:t>
      </w:r>
    </w:p>
    <w:p w14:paraId="7129B1D7" w14:textId="5D789171" w:rsidR="002E2339" w:rsidRPr="00906C82" w:rsidRDefault="002E2339" w:rsidP="00906C82">
      <w:pPr>
        <w:pStyle w:val="Odstavecseseznamem"/>
        <w:widowControl w:val="0"/>
        <w:numPr>
          <w:ilvl w:val="1"/>
          <w:numId w:val="1"/>
        </w:numPr>
        <w:suppressLineNumbers/>
        <w:tabs>
          <w:tab w:val="left" w:pos="426"/>
        </w:tabs>
        <w:suppressAutoHyphens/>
        <w:autoSpaceDE/>
        <w:autoSpaceDN/>
        <w:adjustRightInd/>
        <w:spacing w:before="120" w:after="120" w:line="288" w:lineRule="auto"/>
        <w:ind w:left="1134" w:hanging="567"/>
        <w:jc w:val="both"/>
        <w:rPr>
          <w:rFonts w:ascii="Arial" w:hAnsi="Arial" w:cs="Arial"/>
          <w:sz w:val="22"/>
          <w:szCs w:val="22"/>
          <w:lang w:val="en-GB"/>
        </w:rPr>
      </w:pPr>
      <w:r w:rsidRPr="00906C82">
        <w:rPr>
          <w:rFonts w:ascii="Arial" w:hAnsi="Arial"/>
          <w:b/>
          <w:bCs/>
          <w:sz w:val="22"/>
          <w:szCs w:val="22"/>
          <w:lang w:val="en-GB"/>
        </w:rPr>
        <w:t>The</w:t>
      </w:r>
      <w:r w:rsidRPr="00906C82">
        <w:rPr>
          <w:rFonts w:ascii="Arial" w:hAnsi="Arial"/>
          <w:b/>
          <w:sz w:val="22"/>
          <w:szCs w:val="22"/>
          <w:lang w:val="en-GB"/>
        </w:rPr>
        <w:t xml:space="preserve"> </w:t>
      </w:r>
      <w:r w:rsidRPr="00906C82">
        <w:rPr>
          <w:rFonts w:ascii="Arial" w:hAnsi="Arial"/>
          <w:b/>
          <w:bCs/>
          <w:sz w:val="22"/>
          <w:szCs w:val="22"/>
          <w:lang w:val="en-GB"/>
        </w:rPr>
        <w:t>deadline</w:t>
      </w:r>
      <w:r w:rsidRPr="00906C82">
        <w:rPr>
          <w:rFonts w:ascii="Arial" w:hAnsi="Arial"/>
          <w:b/>
          <w:sz w:val="22"/>
          <w:szCs w:val="22"/>
          <w:lang w:val="en-GB"/>
        </w:rPr>
        <w:t xml:space="preserve"> for the tender submission shall end on</w:t>
      </w:r>
      <w:r w:rsidRPr="00906C82">
        <w:rPr>
          <w:rFonts w:ascii="Arial" w:hAnsi="Arial" w:cs="Arial"/>
          <w:b/>
          <w:sz w:val="22"/>
          <w:szCs w:val="22"/>
          <w:lang w:val="en-GB"/>
        </w:rPr>
        <w:t xml:space="preserve"> </w:t>
      </w:r>
      <w:ins w:id="232" w:author="Řeháčková Monika" w:date="2021-01-22T10:20:00Z">
        <w:r w:rsidR="00C04FF3">
          <w:rPr>
            <w:rFonts w:ascii="Arial" w:hAnsi="Arial" w:cs="Arial"/>
            <w:b/>
            <w:sz w:val="22"/>
            <w:szCs w:val="22"/>
            <w:u w:val="single"/>
            <w:lang w:val="en-GB"/>
          </w:rPr>
          <w:t>0</w:t>
        </w:r>
      </w:ins>
      <w:ins w:id="233" w:author="Šenoldová Zuzana" w:date="2021-01-26T16:27:00Z">
        <w:r w:rsidR="005C2FF8">
          <w:rPr>
            <w:rFonts w:ascii="Arial" w:hAnsi="Arial" w:cs="Arial"/>
            <w:b/>
            <w:sz w:val="22"/>
            <w:szCs w:val="22"/>
            <w:u w:val="single"/>
            <w:lang w:val="en-GB"/>
          </w:rPr>
          <w:t>3</w:t>
        </w:r>
      </w:ins>
      <w:bookmarkStart w:id="234" w:name="_GoBack"/>
      <w:bookmarkEnd w:id="234"/>
      <w:ins w:id="235" w:author="Řeháčková Monika" w:date="2021-01-22T10:20:00Z">
        <w:del w:id="236" w:author="Šenoldová Zuzana" w:date="2021-01-26T16:27:00Z">
          <w:r w:rsidR="00C04FF3" w:rsidDel="005C2FF8">
            <w:rPr>
              <w:rFonts w:ascii="Arial" w:hAnsi="Arial" w:cs="Arial"/>
              <w:b/>
              <w:sz w:val="22"/>
              <w:szCs w:val="22"/>
              <w:u w:val="single"/>
              <w:lang w:val="en-GB"/>
            </w:rPr>
            <w:delText>2</w:delText>
          </w:r>
        </w:del>
      </w:ins>
      <w:del w:id="237" w:author="Řeháčková Monika" w:date="2021-01-22T10:20:00Z">
        <w:r w:rsidR="00C04FF3" w:rsidDel="00C04FF3">
          <w:rPr>
            <w:rFonts w:ascii="Arial" w:hAnsi="Arial" w:cs="Arial"/>
            <w:b/>
            <w:sz w:val="22"/>
            <w:szCs w:val="22"/>
            <w:u w:val="single"/>
            <w:lang w:val="en-GB"/>
          </w:rPr>
          <w:delText>26</w:delText>
        </w:r>
      </w:del>
      <w:r w:rsidR="00906C82" w:rsidRPr="00017B88">
        <w:rPr>
          <w:rFonts w:ascii="Arial" w:hAnsi="Arial" w:cs="Arial"/>
          <w:b/>
          <w:sz w:val="22"/>
          <w:szCs w:val="22"/>
          <w:u w:val="single"/>
          <w:lang w:val="en-GB"/>
        </w:rPr>
        <w:t>.</w:t>
      </w:r>
      <w:r w:rsidR="00906C82" w:rsidRPr="00906C82">
        <w:rPr>
          <w:rFonts w:ascii="Arial" w:hAnsi="Arial" w:cs="Arial"/>
          <w:b/>
          <w:sz w:val="22"/>
          <w:szCs w:val="22"/>
          <w:u w:val="single"/>
          <w:lang w:val="en-GB"/>
        </w:rPr>
        <w:t xml:space="preserve"> </w:t>
      </w:r>
      <w:ins w:id="238" w:author="Řeháčková Monika" w:date="2021-01-22T10:20:00Z">
        <w:r w:rsidR="00C04FF3">
          <w:rPr>
            <w:rFonts w:ascii="Arial" w:hAnsi="Arial" w:cs="Arial"/>
            <w:b/>
            <w:sz w:val="22"/>
            <w:szCs w:val="22"/>
            <w:u w:val="single"/>
            <w:lang w:val="en-GB"/>
          </w:rPr>
          <w:t>03</w:t>
        </w:r>
      </w:ins>
      <w:del w:id="239" w:author="Řeháčková Monika" w:date="2021-01-22T10:20:00Z">
        <w:r w:rsidR="00017B88" w:rsidDel="00C04FF3">
          <w:rPr>
            <w:rFonts w:ascii="Arial" w:hAnsi="Arial" w:cs="Arial"/>
            <w:b/>
            <w:sz w:val="22"/>
            <w:szCs w:val="22"/>
            <w:u w:val="single"/>
            <w:lang w:val="en-GB"/>
          </w:rPr>
          <w:delText>0</w:delText>
        </w:r>
        <w:r w:rsidR="00C04FF3" w:rsidDel="00C04FF3">
          <w:rPr>
            <w:rFonts w:ascii="Arial" w:hAnsi="Arial" w:cs="Arial"/>
            <w:b/>
            <w:sz w:val="22"/>
            <w:szCs w:val="22"/>
            <w:u w:val="single"/>
            <w:lang w:val="en-GB"/>
          </w:rPr>
          <w:delText>1</w:delText>
        </w:r>
      </w:del>
      <w:r w:rsidR="00906C82" w:rsidRPr="00906C82">
        <w:rPr>
          <w:rFonts w:ascii="Arial" w:hAnsi="Arial" w:cs="Arial"/>
          <w:b/>
          <w:sz w:val="22"/>
          <w:szCs w:val="22"/>
          <w:u w:val="single"/>
          <w:lang w:val="en-GB"/>
        </w:rPr>
        <w:t xml:space="preserve">. </w:t>
      </w:r>
      <w:r w:rsidRPr="00906C82">
        <w:rPr>
          <w:rFonts w:ascii="Arial" w:hAnsi="Arial" w:cs="Arial"/>
          <w:b/>
          <w:sz w:val="22"/>
          <w:szCs w:val="22"/>
          <w:u w:val="single"/>
          <w:lang w:val="en-GB"/>
        </w:rPr>
        <w:t>202</w:t>
      </w:r>
      <w:ins w:id="240" w:author="Řeháčková Monika" w:date="2021-01-22T10:32:00Z">
        <w:r w:rsidR="00A21540">
          <w:rPr>
            <w:rFonts w:ascii="Arial" w:hAnsi="Arial" w:cs="Arial"/>
            <w:b/>
            <w:sz w:val="22"/>
            <w:szCs w:val="22"/>
            <w:u w:val="single"/>
            <w:lang w:val="en-GB"/>
          </w:rPr>
          <w:t>1</w:t>
        </w:r>
      </w:ins>
      <w:del w:id="241" w:author="Řeháčková Monika" w:date="2021-01-22T10:32:00Z">
        <w:r w:rsidR="00A21540" w:rsidDel="00A21540">
          <w:rPr>
            <w:rFonts w:ascii="Arial" w:hAnsi="Arial" w:cs="Arial"/>
            <w:b/>
            <w:sz w:val="22"/>
            <w:szCs w:val="22"/>
            <w:u w:val="single"/>
            <w:lang w:val="en-GB"/>
          </w:rPr>
          <w:delText>0</w:delText>
        </w:r>
      </w:del>
      <w:r w:rsidRPr="00906C82">
        <w:rPr>
          <w:rFonts w:ascii="Arial" w:hAnsi="Arial" w:cs="Arial"/>
          <w:b/>
          <w:sz w:val="22"/>
          <w:szCs w:val="22"/>
          <w:u w:val="single"/>
          <w:lang w:val="en-GB"/>
        </w:rPr>
        <w:t xml:space="preserve"> v </w:t>
      </w:r>
      <w:r w:rsidR="00906C82" w:rsidRPr="00906C82">
        <w:rPr>
          <w:rFonts w:ascii="Arial" w:hAnsi="Arial" w:cs="Arial"/>
          <w:b/>
          <w:sz w:val="22"/>
          <w:szCs w:val="22"/>
          <w:u w:val="single"/>
          <w:lang w:val="en-GB"/>
        </w:rPr>
        <w:t>9:</w:t>
      </w:r>
      <w:r w:rsidRPr="00906C82">
        <w:rPr>
          <w:rFonts w:ascii="Arial" w:hAnsi="Arial" w:cs="Arial"/>
          <w:b/>
          <w:sz w:val="22"/>
          <w:szCs w:val="22"/>
          <w:u w:val="single"/>
          <w:lang w:val="en-GB"/>
        </w:rPr>
        <w:t>00</w:t>
      </w:r>
      <w:r w:rsidRPr="00906C82">
        <w:rPr>
          <w:rFonts w:ascii="Arial" w:hAnsi="Arial" w:cs="Arial"/>
          <w:b/>
          <w:sz w:val="22"/>
          <w:szCs w:val="22"/>
          <w:lang w:val="en-GB"/>
        </w:rPr>
        <w:t xml:space="preserve"> AM.</w:t>
      </w:r>
    </w:p>
    <w:p w14:paraId="02FCEE4B" w14:textId="77777777" w:rsidR="00906C82" w:rsidRPr="00906C82" w:rsidRDefault="00906C82" w:rsidP="00906C82">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color w:val="000000"/>
          <w:sz w:val="22"/>
          <w:szCs w:val="22"/>
          <w:lang w:val="en-GB"/>
        </w:rPr>
      </w:pPr>
    </w:p>
    <w:p w14:paraId="679867B6" w14:textId="5DAAF81A"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color w:val="000000"/>
          <w:sz w:val="22"/>
          <w:szCs w:val="22"/>
          <w:lang w:val="en-GB"/>
        </w:rPr>
      </w:pPr>
      <w:r w:rsidRPr="00761A55">
        <w:rPr>
          <w:rFonts w:ascii="Arial" w:hAnsi="Arial"/>
          <w:color w:val="000000"/>
          <w:sz w:val="22"/>
          <w:szCs w:val="22"/>
          <w:lang w:val="en-GB"/>
        </w:rPr>
        <w:t xml:space="preserve">The </w:t>
      </w:r>
      <w:r w:rsidRPr="00906C82">
        <w:rPr>
          <w:rFonts w:ascii="Arial" w:hAnsi="Arial"/>
          <w:bCs/>
          <w:sz w:val="22"/>
          <w:szCs w:val="22"/>
          <w:lang w:val="en-GB"/>
        </w:rPr>
        <w:t>Contractor</w:t>
      </w:r>
      <w:r w:rsidRPr="00761A55">
        <w:rPr>
          <w:rFonts w:ascii="Arial" w:hAnsi="Arial"/>
          <w:color w:val="000000"/>
          <w:sz w:val="22"/>
          <w:szCs w:val="22"/>
          <w:lang w:val="en-GB"/>
        </w:rPr>
        <w:t xml:space="preserve"> shall prepare the tender </w:t>
      </w:r>
      <w:r w:rsidRPr="00761A55">
        <w:rPr>
          <w:rFonts w:ascii="Arial" w:hAnsi="Arial"/>
          <w:b/>
          <w:bCs/>
          <w:color w:val="000000"/>
          <w:sz w:val="22"/>
          <w:szCs w:val="22"/>
          <w:lang w:val="en-GB"/>
        </w:rPr>
        <w:t>in electronic form in a manner described below.</w:t>
      </w:r>
    </w:p>
    <w:p w14:paraId="5CCF8C74"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
          <w:bCs/>
          <w:sz w:val="22"/>
          <w:szCs w:val="22"/>
          <w:lang w:val="en-GB"/>
        </w:rPr>
      </w:pPr>
      <w:r w:rsidRPr="00761A55">
        <w:rPr>
          <w:rFonts w:ascii="Arial" w:hAnsi="Arial"/>
          <w:b/>
          <w:bCs/>
          <w:sz w:val="22"/>
          <w:szCs w:val="22"/>
          <w:lang w:val="en-GB"/>
        </w:rPr>
        <w:t>Submitting</w:t>
      </w:r>
      <w:r w:rsidRPr="00761A55">
        <w:rPr>
          <w:rFonts w:ascii="Arial" w:hAnsi="Arial"/>
          <w:b/>
          <w:bCs/>
          <w:color w:val="000000"/>
          <w:sz w:val="22"/>
          <w:szCs w:val="22"/>
          <w:lang w:val="en-GB"/>
        </w:rPr>
        <w:t xml:space="preserve"> tenders in electronic form:</w:t>
      </w:r>
    </w:p>
    <w:p w14:paraId="214C2817" w14:textId="77777777" w:rsidR="002E2339" w:rsidRPr="00761A55" w:rsidRDefault="002E2339" w:rsidP="002E2339">
      <w:pPr>
        <w:widowControl w:val="0"/>
        <w:numPr>
          <w:ilvl w:val="0"/>
          <w:numId w:val="16"/>
        </w:numPr>
        <w:spacing w:after="120" w:line="276" w:lineRule="auto"/>
        <w:ind w:left="1418" w:hanging="425"/>
        <w:jc w:val="both"/>
        <w:rPr>
          <w:rStyle w:val="Odkaznakoment"/>
          <w:rFonts w:ascii="Arial" w:hAnsi="Arial" w:cs="Arial"/>
          <w:sz w:val="22"/>
          <w:szCs w:val="22"/>
          <w:lang w:val="en-GB"/>
        </w:rPr>
      </w:pPr>
      <w:r w:rsidRPr="00761A55">
        <w:rPr>
          <w:rFonts w:ascii="Arial" w:hAnsi="Arial"/>
          <w:sz w:val="22"/>
          <w:szCs w:val="22"/>
          <w:lang w:val="en-GB"/>
        </w:rPr>
        <w:t xml:space="preserve">The tender shall be submitted through the E-ZAK electronic instrument available at:  </w:t>
      </w:r>
      <w:hyperlink r:id="rId16" w:history="1">
        <w:r w:rsidRPr="00761A55">
          <w:rPr>
            <w:rStyle w:val="Hypertextovodkaz"/>
            <w:rFonts w:ascii="Arial" w:eastAsiaTheme="majorEastAsia" w:hAnsi="Arial"/>
            <w:sz w:val="22"/>
            <w:szCs w:val="22"/>
            <w:lang w:val="en-GB"/>
          </w:rPr>
          <w:t>https://mfcr.ezak.cz/profile_display_53.html</w:t>
        </w:r>
      </w:hyperlink>
      <w:r w:rsidRPr="00761A55">
        <w:rPr>
          <w:lang w:val="en-GB"/>
        </w:rPr>
        <w:t>.</w:t>
      </w:r>
    </w:p>
    <w:p w14:paraId="01AACE0E" w14:textId="77777777" w:rsidR="002E2339" w:rsidRPr="00761A55" w:rsidRDefault="002E2339" w:rsidP="002E2339">
      <w:pPr>
        <w:widowControl w:val="0"/>
        <w:numPr>
          <w:ilvl w:val="0"/>
          <w:numId w:val="16"/>
        </w:numPr>
        <w:spacing w:after="120" w:line="276" w:lineRule="auto"/>
        <w:ind w:left="1418" w:hanging="425"/>
        <w:jc w:val="both"/>
        <w:rPr>
          <w:rFonts w:ascii="Arial" w:hAnsi="Arial" w:cs="Arial"/>
          <w:sz w:val="22"/>
          <w:szCs w:val="22"/>
          <w:lang w:val="en-GB"/>
        </w:rPr>
      </w:pPr>
      <w:r w:rsidRPr="00761A55">
        <w:rPr>
          <w:rFonts w:ascii="Arial" w:hAnsi="Arial"/>
          <w:sz w:val="22"/>
          <w:szCs w:val="22"/>
          <w:lang w:val="en-GB"/>
        </w:rPr>
        <w:t>All parts of the tender must be legible. No part of the tender may contain crossed-out words or transcriptions which could be misleading for the Contracting Authority.</w:t>
      </w:r>
    </w:p>
    <w:p w14:paraId="10AF9E72" w14:textId="77777777" w:rsidR="002E2339" w:rsidRPr="00761A55" w:rsidRDefault="002E2339" w:rsidP="002E2339">
      <w:pPr>
        <w:widowControl w:val="0"/>
        <w:numPr>
          <w:ilvl w:val="0"/>
          <w:numId w:val="16"/>
        </w:numPr>
        <w:spacing w:after="120" w:line="276" w:lineRule="auto"/>
        <w:ind w:left="1418" w:hanging="425"/>
        <w:jc w:val="both"/>
        <w:rPr>
          <w:rFonts w:ascii="Arial" w:hAnsi="Arial" w:cs="Arial"/>
          <w:sz w:val="22"/>
          <w:szCs w:val="22"/>
          <w:lang w:val="en-GB"/>
        </w:rPr>
      </w:pPr>
      <w:r w:rsidRPr="00761A55">
        <w:rPr>
          <w:rFonts w:ascii="Arial" w:hAnsi="Arial"/>
          <w:b/>
          <w:sz w:val="22"/>
          <w:szCs w:val="22"/>
          <w:lang w:val="en-GB"/>
        </w:rPr>
        <w:t xml:space="preserve">In order to submit the tender, the applicant </w:t>
      </w:r>
      <w:r w:rsidRPr="00761A55">
        <w:rPr>
          <w:rFonts w:ascii="Arial" w:hAnsi="Arial"/>
          <w:b/>
          <w:sz w:val="22"/>
          <w:szCs w:val="22"/>
          <w:u w:val="single"/>
          <w:lang w:val="en-GB"/>
        </w:rPr>
        <w:t>must</w:t>
      </w:r>
      <w:r w:rsidRPr="00761A55">
        <w:rPr>
          <w:rFonts w:ascii="Arial" w:hAnsi="Arial"/>
          <w:b/>
          <w:sz w:val="22"/>
          <w:szCs w:val="22"/>
          <w:lang w:val="en-GB"/>
        </w:rPr>
        <w:t xml:space="preserve"> register in the electronic instrument (respectively its connected supplier databases “CDD” or “FEN”). </w:t>
      </w:r>
    </w:p>
    <w:p w14:paraId="3C5E271A" w14:textId="77777777" w:rsidR="002E2339" w:rsidRPr="00761A55" w:rsidRDefault="002E2339" w:rsidP="002E2339">
      <w:pPr>
        <w:widowControl w:val="0"/>
        <w:numPr>
          <w:ilvl w:val="0"/>
          <w:numId w:val="16"/>
        </w:numPr>
        <w:spacing w:after="120" w:line="276" w:lineRule="auto"/>
        <w:ind w:left="1418" w:hanging="425"/>
        <w:jc w:val="both"/>
        <w:rPr>
          <w:rFonts w:ascii="Arial" w:hAnsi="Arial" w:cs="Arial"/>
          <w:lang w:val="en-GB"/>
        </w:rPr>
      </w:pPr>
      <w:r w:rsidRPr="00761A55">
        <w:rPr>
          <w:rFonts w:ascii="Arial" w:hAnsi="Arial"/>
          <w:b/>
          <w:sz w:val="22"/>
          <w:szCs w:val="22"/>
          <w:lang w:val="en-GB"/>
        </w:rPr>
        <w:t xml:space="preserve">Further </w:t>
      </w:r>
      <w:r w:rsidRPr="00761A55">
        <w:rPr>
          <w:rFonts w:ascii="Arial" w:hAnsi="Arial" w:cs="Arial"/>
          <w:b/>
          <w:sz w:val="22"/>
          <w:szCs w:val="22"/>
          <w:lang w:val="en-GB"/>
        </w:rPr>
        <w:t xml:space="preserve">details for registration in FEN and verifying identity is available at: </w:t>
      </w:r>
      <w:hyperlink r:id="rId17" w:history="1">
        <w:r w:rsidRPr="00761A55">
          <w:rPr>
            <w:rStyle w:val="Hypertextovodkaz"/>
            <w:rFonts w:ascii="Arial" w:eastAsiaTheme="majorEastAsia" w:hAnsi="Arial" w:cs="Arial"/>
            <w:sz w:val="22"/>
            <w:szCs w:val="22"/>
            <w:lang w:val="en-GB"/>
          </w:rPr>
          <w:t>https://sites.google.com/fen.cz/napovedafen/</w:t>
        </w:r>
      </w:hyperlink>
      <w:r w:rsidRPr="00761A55">
        <w:rPr>
          <w:rFonts w:ascii="Arial" w:hAnsi="Arial" w:cs="Arial"/>
          <w:sz w:val="22"/>
          <w:szCs w:val="22"/>
          <w:lang w:val="en-GB"/>
        </w:rPr>
        <w:t xml:space="preserve"> </w:t>
      </w:r>
      <w:r w:rsidRPr="00761A55">
        <w:rPr>
          <w:rFonts w:ascii="Arial" w:hAnsi="Arial" w:cs="Arial"/>
          <w:b/>
          <w:bCs/>
          <w:sz w:val="22"/>
          <w:szCs w:val="22"/>
          <w:lang w:val="en-GB"/>
        </w:rPr>
        <w:t>English version:</w:t>
      </w:r>
      <w:r w:rsidRPr="00761A55">
        <w:rPr>
          <w:rFonts w:ascii="Arial" w:hAnsi="Arial" w:cs="Arial"/>
          <w:sz w:val="22"/>
          <w:szCs w:val="22"/>
          <w:lang w:val="en-GB"/>
        </w:rPr>
        <w:t xml:space="preserve"> </w:t>
      </w:r>
      <w:hyperlink r:id="rId18" w:history="1">
        <w:r w:rsidRPr="00761A55">
          <w:rPr>
            <w:rStyle w:val="Hypertextovodkaz"/>
            <w:rFonts w:ascii="Arial" w:eastAsiaTheme="majorEastAsia" w:hAnsi="Arial" w:cs="Arial"/>
            <w:sz w:val="22"/>
            <w:szCs w:val="22"/>
            <w:lang w:val="en-GB"/>
          </w:rPr>
          <w:t>https://sites.google.com/fen.cz/napovedafen-en</w:t>
        </w:r>
      </w:hyperlink>
    </w:p>
    <w:p w14:paraId="030ED6F5" w14:textId="77777777" w:rsidR="002E2339" w:rsidRPr="00761A55" w:rsidRDefault="002E2339" w:rsidP="002E2339">
      <w:pPr>
        <w:widowControl w:val="0"/>
        <w:spacing w:after="120" w:line="276" w:lineRule="auto"/>
        <w:ind w:left="1418"/>
        <w:jc w:val="both"/>
        <w:rPr>
          <w:rFonts w:ascii="Arial" w:hAnsi="Arial"/>
          <w:b/>
          <w:sz w:val="22"/>
          <w:szCs w:val="22"/>
          <w:lang w:val="en-GB"/>
        </w:rPr>
      </w:pPr>
      <w:r w:rsidRPr="00761A55">
        <w:rPr>
          <w:rFonts w:ascii="Arial" w:hAnsi="Arial"/>
          <w:b/>
          <w:sz w:val="22"/>
          <w:szCs w:val="22"/>
          <w:lang w:val="en-GB"/>
        </w:rPr>
        <w:t>Before you start the registration process, please make sure you have:</w:t>
      </w:r>
    </w:p>
    <w:p w14:paraId="6B59258E" w14:textId="77777777" w:rsidR="002E2339" w:rsidRPr="00761A55" w:rsidRDefault="002E2339" w:rsidP="002E2339">
      <w:pPr>
        <w:widowControl w:val="0"/>
        <w:numPr>
          <w:ilvl w:val="2"/>
          <w:numId w:val="16"/>
        </w:numPr>
        <w:spacing w:after="120" w:line="276" w:lineRule="auto"/>
        <w:jc w:val="both"/>
        <w:rPr>
          <w:rFonts w:ascii="Arial" w:hAnsi="Arial"/>
          <w:bCs/>
          <w:sz w:val="22"/>
          <w:szCs w:val="22"/>
          <w:lang w:val="en-GB"/>
        </w:rPr>
      </w:pPr>
      <w:r w:rsidRPr="00761A55">
        <w:rPr>
          <w:rFonts w:ascii="Arial" w:hAnsi="Arial"/>
          <w:bCs/>
          <w:sz w:val="22"/>
          <w:szCs w:val="22"/>
          <w:lang w:val="en-GB"/>
        </w:rPr>
        <w:t>a document proving the subjectivity of the organization (e.g. an extract from the business register, certificate of incorporation or another similar document),</w:t>
      </w:r>
    </w:p>
    <w:p w14:paraId="5602AD67" w14:textId="77777777" w:rsidR="002E2339" w:rsidRPr="00761A55" w:rsidRDefault="002E2339" w:rsidP="002E2339">
      <w:pPr>
        <w:widowControl w:val="0"/>
        <w:numPr>
          <w:ilvl w:val="2"/>
          <w:numId w:val="16"/>
        </w:numPr>
        <w:spacing w:after="120" w:line="276" w:lineRule="auto"/>
        <w:jc w:val="both"/>
        <w:rPr>
          <w:rFonts w:ascii="Arial" w:hAnsi="Arial"/>
          <w:bCs/>
          <w:sz w:val="22"/>
          <w:szCs w:val="22"/>
          <w:lang w:val="en-GB"/>
        </w:rPr>
      </w:pPr>
      <w:r w:rsidRPr="00761A55">
        <w:rPr>
          <w:rFonts w:ascii="Arial" w:hAnsi="Arial"/>
          <w:bCs/>
          <w:sz w:val="22"/>
          <w:szCs w:val="22"/>
          <w:lang w:val="en-GB"/>
        </w:rPr>
        <w:t>a power of attorney to act on behalf of the organization (if you are a statutory representative, you do not need a power of attorney); you can find a template of the document here, but it is also possible to use your own,</w:t>
      </w:r>
    </w:p>
    <w:p w14:paraId="3FC319B7" w14:textId="77777777" w:rsidR="002E2339" w:rsidRPr="00761A55" w:rsidRDefault="002E2339" w:rsidP="002E2339">
      <w:pPr>
        <w:widowControl w:val="0"/>
        <w:numPr>
          <w:ilvl w:val="2"/>
          <w:numId w:val="16"/>
        </w:numPr>
        <w:spacing w:after="120" w:line="276" w:lineRule="auto"/>
        <w:jc w:val="both"/>
        <w:rPr>
          <w:rFonts w:ascii="Arial" w:hAnsi="Arial"/>
          <w:bCs/>
          <w:sz w:val="22"/>
          <w:szCs w:val="22"/>
          <w:lang w:val="en-GB"/>
        </w:rPr>
      </w:pPr>
      <w:r w:rsidRPr="00761A55">
        <w:rPr>
          <w:rFonts w:ascii="Arial" w:hAnsi="Arial"/>
          <w:bCs/>
          <w:sz w:val="22"/>
          <w:szCs w:val="22"/>
          <w:lang w:val="en-GB"/>
        </w:rPr>
        <w:t>an electronic signature based on a qualified certificate (for the electronic method of contractor verification).</w:t>
      </w:r>
    </w:p>
    <w:p w14:paraId="3ABE5E64" w14:textId="77777777" w:rsidR="002E2339" w:rsidRPr="00761A55" w:rsidRDefault="002E2339" w:rsidP="002E2339">
      <w:pPr>
        <w:widowControl w:val="0"/>
        <w:spacing w:after="120" w:line="276" w:lineRule="auto"/>
        <w:ind w:left="1418"/>
        <w:jc w:val="both"/>
        <w:rPr>
          <w:rFonts w:ascii="Arial" w:hAnsi="Arial"/>
          <w:bCs/>
          <w:sz w:val="22"/>
          <w:szCs w:val="22"/>
          <w:lang w:val="en-GB"/>
        </w:rPr>
      </w:pPr>
      <w:r w:rsidRPr="00761A55">
        <w:rPr>
          <w:rFonts w:ascii="Arial" w:hAnsi="Arial"/>
          <w:bCs/>
          <w:sz w:val="22"/>
          <w:szCs w:val="22"/>
          <w:lang w:val="en-GB"/>
        </w:rPr>
        <w:t xml:space="preserve">If the supplier does not dispose of corresponding quality of electronic signature as required during the process of verification the identity, there is </w:t>
      </w:r>
      <w:r w:rsidRPr="00761A55">
        <w:rPr>
          <w:rFonts w:ascii="Arial" w:hAnsi="Arial"/>
          <w:b/>
          <w:sz w:val="22"/>
          <w:szCs w:val="22"/>
          <w:lang w:val="en-GB"/>
        </w:rPr>
        <w:t>another off-line option</w:t>
      </w:r>
      <w:r w:rsidRPr="00761A55">
        <w:rPr>
          <w:rFonts w:ascii="Arial" w:hAnsi="Arial"/>
          <w:bCs/>
          <w:sz w:val="22"/>
          <w:szCs w:val="22"/>
          <w:lang w:val="en-GB"/>
        </w:rPr>
        <w:t xml:space="preserve"> which includes downloading of the document which must signed in paper version and sent along required documents stated above via post. Please follow the given manuals, where everything is described.</w:t>
      </w:r>
    </w:p>
    <w:p w14:paraId="34380529" w14:textId="77777777" w:rsidR="002E2339" w:rsidRPr="00761A55" w:rsidRDefault="002E2339" w:rsidP="002E2339">
      <w:pPr>
        <w:widowControl w:val="0"/>
        <w:numPr>
          <w:ilvl w:val="0"/>
          <w:numId w:val="16"/>
        </w:numPr>
        <w:spacing w:after="120" w:line="276" w:lineRule="auto"/>
        <w:ind w:left="1418" w:hanging="425"/>
        <w:jc w:val="both"/>
        <w:rPr>
          <w:rFonts w:ascii="Arial" w:hAnsi="Arial"/>
          <w:b/>
          <w:sz w:val="22"/>
          <w:szCs w:val="22"/>
          <w:u w:val="single"/>
          <w:lang w:val="en-GB"/>
        </w:rPr>
      </w:pPr>
      <w:r w:rsidRPr="00761A55">
        <w:rPr>
          <w:rFonts w:ascii="Arial" w:hAnsi="Arial"/>
          <w:b/>
          <w:sz w:val="22"/>
          <w:szCs w:val="22"/>
          <w:u w:val="single"/>
          <w:lang w:val="en-GB"/>
        </w:rPr>
        <w:t>The process of registration including identity verification may take up to several days.</w:t>
      </w:r>
    </w:p>
    <w:p w14:paraId="642ABFC6" w14:textId="77777777" w:rsidR="002E2339" w:rsidRPr="00761A55" w:rsidRDefault="002E2339" w:rsidP="002E2339">
      <w:pPr>
        <w:widowControl w:val="0"/>
        <w:numPr>
          <w:ilvl w:val="0"/>
          <w:numId w:val="16"/>
        </w:numPr>
        <w:spacing w:line="276" w:lineRule="auto"/>
        <w:ind w:left="1418" w:hanging="425"/>
        <w:jc w:val="both"/>
        <w:rPr>
          <w:lang w:val="en-GB"/>
        </w:rPr>
      </w:pPr>
      <w:r w:rsidRPr="00761A55">
        <w:rPr>
          <w:rFonts w:ascii="Arial" w:hAnsi="Arial"/>
          <w:sz w:val="22"/>
          <w:szCs w:val="22"/>
          <w:lang w:val="en-GB"/>
        </w:rPr>
        <w:t>The PC system requirements necessary for proper tender submission are available at:</w:t>
      </w:r>
      <w:r w:rsidRPr="00761A55">
        <w:rPr>
          <w:lang w:val="en-GB"/>
        </w:rPr>
        <w:t xml:space="preserve"> </w:t>
      </w:r>
      <w:hyperlink r:id="rId19" w:history="1">
        <w:r w:rsidRPr="00761A55">
          <w:rPr>
            <w:rStyle w:val="Hypertextovodkaz"/>
            <w:rFonts w:ascii="Arial" w:eastAsiaTheme="majorEastAsia" w:hAnsi="Arial"/>
            <w:sz w:val="22"/>
            <w:szCs w:val="22"/>
            <w:lang w:val="en-GB"/>
          </w:rPr>
          <w:t>http://www.ezak.cz/faq/pozadavky-na-system</w:t>
        </w:r>
      </w:hyperlink>
      <w:r w:rsidRPr="00761A55">
        <w:rPr>
          <w:rStyle w:val="Hypertextovodkaz"/>
          <w:rFonts w:ascii="Arial" w:eastAsiaTheme="majorEastAsia" w:hAnsi="Arial"/>
          <w:sz w:val="22"/>
          <w:szCs w:val="22"/>
          <w:lang w:val="en-GB"/>
        </w:rPr>
        <w:t>.</w:t>
      </w:r>
      <w:r w:rsidRPr="00761A55">
        <w:rPr>
          <w:lang w:val="en-GB"/>
        </w:rPr>
        <w:t xml:space="preserve"> </w:t>
      </w:r>
    </w:p>
    <w:p w14:paraId="570BEC84" w14:textId="77777777" w:rsidR="002E2339" w:rsidRPr="00761A55" w:rsidRDefault="002E2339" w:rsidP="002E2339">
      <w:pPr>
        <w:widowControl w:val="0"/>
        <w:numPr>
          <w:ilvl w:val="0"/>
          <w:numId w:val="16"/>
        </w:numPr>
        <w:spacing w:line="276" w:lineRule="auto"/>
        <w:ind w:left="1418" w:hanging="425"/>
        <w:jc w:val="both"/>
        <w:rPr>
          <w:rFonts w:ascii="Arial" w:hAnsi="Arial" w:cs="Arial"/>
          <w:sz w:val="22"/>
          <w:szCs w:val="22"/>
          <w:lang w:val="en-GB"/>
        </w:rPr>
      </w:pPr>
      <w:r w:rsidRPr="00761A55">
        <w:rPr>
          <w:rFonts w:ascii="Arial" w:hAnsi="Arial"/>
          <w:sz w:val="22"/>
          <w:szCs w:val="22"/>
          <w:lang w:val="en-GB"/>
        </w:rPr>
        <w:t>You may test your browser and system using the following link:</w:t>
      </w:r>
    </w:p>
    <w:p w14:paraId="7F7D58C5" w14:textId="77777777" w:rsidR="002E2339" w:rsidRPr="00761A55" w:rsidRDefault="005C2FF8" w:rsidP="002E2339">
      <w:pPr>
        <w:widowControl w:val="0"/>
        <w:spacing w:after="120" w:line="276" w:lineRule="auto"/>
        <w:ind w:left="1418"/>
        <w:jc w:val="both"/>
        <w:rPr>
          <w:rFonts w:ascii="Arial" w:hAnsi="Arial" w:cs="Arial"/>
          <w:sz w:val="22"/>
          <w:szCs w:val="22"/>
          <w:lang w:val="en-GB"/>
        </w:rPr>
      </w:pPr>
      <w:hyperlink r:id="rId20" w:history="1">
        <w:r w:rsidR="002E2339" w:rsidRPr="00761A55">
          <w:rPr>
            <w:rStyle w:val="Hypertextovodkaz"/>
            <w:rFonts w:ascii="Arial" w:eastAsiaTheme="majorEastAsia" w:hAnsi="Arial"/>
            <w:sz w:val="22"/>
            <w:szCs w:val="22"/>
            <w:lang w:val="en-GB"/>
          </w:rPr>
          <w:t>https://mfcr.ezak.cz/test_index.html</w:t>
        </w:r>
      </w:hyperlink>
      <w:r w:rsidR="002E2339" w:rsidRPr="00761A55">
        <w:rPr>
          <w:rFonts w:ascii="Arial" w:hAnsi="Arial"/>
          <w:sz w:val="22"/>
          <w:szCs w:val="22"/>
          <w:lang w:val="en-GB"/>
        </w:rPr>
        <w:t xml:space="preserve">. </w:t>
      </w:r>
    </w:p>
    <w:p w14:paraId="06C36F16" w14:textId="77777777" w:rsidR="002E2339" w:rsidRPr="00761A55" w:rsidRDefault="002E2339" w:rsidP="002E2339">
      <w:pPr>
        <w:widowControl w:val="0"/>
        <w:numPr>
          <w:ilvl w:val="0"/>
          <w:numId w:val="16"/>
        </w:numPr>
        <w:spacing w:after="120" w:line="276" w:lineRule="auto"/>
        <w:ind w:left="1418" w:hanging="425"/>
        <w:jc w:val="both"/>
        <w:rPr>
          <w:rFonts w:ascii="Arial" w:hAnsi="Arial" w:cs="Arial"/>
          <w:sz w:val="22"/>
          <w:szCs w:val="22"/>
          <w:lang w:val="en-GB"/>
        </w:rPr>
      </w:pPr>
      <w:r w:rsidRPr="00761A55">
        <w:rPr>
          <w:rFonts w:ascii="Arial" w:hAnsi="Arial"/>
          <w:sz w:val="22"/>
          <w:szCs w:val="22"/>
          <w:lang w:val="en-GB"/>
        </w:rPr>
        <w:t xml:space="preserve">Detailed instructions on how to use the electronic instrument are available in the “user’s manual” available at: </w:t>
      </w:r>
      <w:hyperlink r:id="rId21" w:history="1">
        <w:r w:rsidRPr="00761A55">
          <w:rPr>
            <w:rStyle w:val="Hypertextovodkaz"/>
            <w:rFonts w:ascii="Arial" w:eastAsiaTheme="majorEastAsia" w:hAnsi="Arial"/>
            <w:sz w:val="22"/>
            <w:szCs w:val="22"/>
            <w:lang w:val="en-GB"/>
          </w:rPr>
          <w:t>https://mfcr.ezak.cz/manual.html</w:t>
        </w:r>
      </w:hyperlink>
      <w:r w:rsidRPr="00761A55">
        <w:rPr>
          <w:rFonts w:ascii="Arial" w:hAnsi="Arial"/>
          <w:sz w:val="22"/>
          <w:szCs w:val="22"/>
          <w:lang w:val="en-GB"/>
        </w:rPr>
        <w:t>.</w:t>
      </w:r>
    </w:p>
    <w:p w14:paraId="128959AA"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b/>
          <w:bCs/>
          <w:sz w:val="22"/>
          <w:szCs w:val="22"/>
          <w:lang w:val="en-GB"/>
        </w:rPr>
      </w:pPr>
      <w:r w:rsidRPr="00761A55">
        <w:rPr>
          <w:rFonts w:ascii="Arial" w:hAnsi="Arial"/>
          <w:b/>
          <w:bCs/>
          <w:sz w:val="22"/>
          <w:szCs w:val="22"/>
          <w:lang w:val="en-GB"/>
        </w:rPr>
        <w:t xml:space="preserve">The Contracting Authority recommends using the following order: </w:t>
      </w:r>
    </w:p>
    <w:p w14:paraId="3A418ADA" w14:textId="77777777" w:rsidR="002E2339" w:rsidRPr="00761A55" w:rsidRDefault="002E2339" w:rsidP="002E2339">
      <w:pPr>
        <w:numPr>
          <w:ilvl w:val="0"/>
          <w:numId w:val="8"/>
        </w:numPr>
        <w:spacing w:line="276" w:lineRule="auto"/>
        <w:ind w:left="1418" w:hanging="425"/>
        <w:jc w:val="both"/>
        <w:rPr>
          <w:rFonts w:ascii="Arial" w:hAnsi="Arial" w:cs="Arial"/>
          <w:b/>
          <w:iCs/>
          <w:color w:val="000000"/>
          <w:sz w:val="22"/>
          <w:szCs w:val="22"/>
          <w:lang w:val="en-GB"/>
        </w:rPr>
      </w:pPr>
      <w:r w:rsidRPr="00761A55">
        <w:rPr>
          <w:rFonts w:ascii="Arial" w:hAnsi="Arial"/>
          <w:b/>
          <w:iCs/>
          <w:color w:val="000000"/>
          <w:sz w:val="22"/>
          <w:szCs w:val="22"/>
          <w:lang w:val="en-GB"/>
        </w:rPr>
        <w:t>Content of the tender</w:t>
      </w:r>
    </w:p>
    <w:p w14:paraId="7F789A98" w14:textId="77777777" w:rsidR="002E2339" w:rsidRPr="00761A55" w:rsidRDefault="002E2339" w:rsidP="002E2339">
      <w:pPr>
        <w:numPr>
          <w:ilvl w:val="0"/>
          <w:numId w:val="8"/>
        </w:numPr>
        <w:spacing w:line="276" w:lineRule="auto"/>
        <w:ind w:left="1418" w:hanging="425"/>
        <w:jc w:val="both"/>
        <w:rPr>
          <w:rFonts w:ascii="Arial" w:hAnsi="Arial" w:cs="Arial"/>
          <w:b/>
          <w:iCs/>
          <w:color w:val="000000"/>
          <w:sz w:val="22"/>
          <w:szCs w:val="22"/>
          <w:lang w:val="en-GB"/>
        </w:rPr>
      </w:pPr>
      <w:r w:rsidRPr="00761A55">
        <w:rPr>
          <w:rFonts w:ascii="Arial" w:hAnsi="Arial"/>
          <w:b/>
          <w:iCs/>
          <w:color w:val="000000"/>
          <w:sz w:val="22"/>
          <w:szCs w:val="22"/>
          <w:lang w:val="en-GB"/>
        </w:rPr>
        <w:t>Tender cover sheet (Annex 2 to this TD)</w:t>
      </w:r>
    </w:p>
    <w:p w14:paraId="50CFAB69" w14:textId="77777777" w:rsidR="002E2339" w:rsidRPr="00761A55" w:rsidRDefault="002E2339" w:rsidP="002E2339">
      <w:pPr>
        <w:numPr>
          <w:ilvl w:val="0"/>
          <w:numId w:val="8"/>
        </w:numPr>
        <w:spacing w:line="276" w:lineRule="auto"/>
        <w:ind w:left="1418" w:hanging="425"/>
        <w:jc w:val="both"/>
        <w:rPr>
          <w:rFonts w:ascii="Arial" w:hAnsi="Arial" w:cs="Arial"/>
          <w:b/>
          <w:iCs/>
          <w:color w:val="000000"/>
          <w:sz w:val="22"/>
          <w:szCs w:val="22"/>
          <w:lang w:val="en-GB"/>
        </w:rPr>
      </w:pPr>
      <w:r w:rsidRPr="00761A55">
        <w:rPr>
          <w:rFonts w:ascii="Arial" w:hAnsi="Arial"/>
          <w:b/>
          <w:iCs/>
          <w:color w:val="000000"/>
          <w:sz w:val="22"/>
          <w:szCs w:val="22"/>
          <w:lang w:val="en-GB"/>
        </w:rPr>
        <w:lastRenderedPageBreak/>
        <w:t xml:space="preserve">Binding </w:t>
      </w:r>
      <w:r w:rsidRPr="00761A55">
        <w:rPr>
          <w:rFonts w:ascii="Arial" w:hAnsi="Arial"/>
          <w:b/>
          <w:sz w:val="22"/>
          <w:szCs w:val="22"/>
          <w:lang w:val="en-GB"/>
        </w:rPr>
        <w:t>Draft Framework Agreement</w:t>
      </w:r>
      <w:r w:rsidRPr="00761A55">
        <w:rPr>
          <w:rFonts w:ascii="Arial" w:hAnsi="Arial"/>
          <w:b/>
          <w:iCs/>
          <w:color w:val="000000"/>
          <w:sz w:val="22"/>
          <w:szCs w:val="22"/>
          <w:lang w:val="en-GB"/>
        </w:rPr>
        <w:t xml:space="preserve"> including Annexes (Annex 1 to this TD)</w:t>
      </w:r>
    </w:p>
    <w:p w14:paraId="49EFAE17" w14:textId="77777777" w:rsidR="002E2339" w:rsidRPr="00761A55" w:rsidRDefault="002E2339" w:rsidP="002E2339">
      <w:pPr>
        <w:numPr>
          <w:ilvl w:val="0"/>
          <w:numId w:val="8"/>
        </w:numPr>
        <w:spacing w:line="276" w:lineRule="auto"/>
        <w:ind w:left="1418" w:hanging="425"/>
        <w:jc w:val="both"/>
        <w:rPr>
          <w:rFonts w:ascii="Arial" w:hAnsi="Arial" w:cs="Arial"/>
          <w:b/>
          <w:iCs/>
          <w:color w:val="000000"/>
          <w:sz w:val="22"/>
          <w:szCs w:val="22"/>
          <w:lang w:val="en-GB"/>
        </w:rPr>
      </w:pPr>
      <w:r w:rsidRPr="00761A55">
        <w:rPr>
          <w:rFonts w:ascii="Arial" w:hAnsi="Arial"/>
          <w:b/>
          <w:iCs/>
          <w:color w:val="000000"/>
          <w:sz w:val="22"/>
          <w:szCs w:val="22"/>
          <w:lang w:val="en-GB"/>
        </w:rPr>
        <w:t>Document proving the fulfilment of the qualification requirements, arranged in the following order:</w:t>
      </w:r>
    </w:p>
    <w:p w14:paraId="0AF6851F" w14:textId="77777777" w:rsidR="002E2339" w:rsidRPr="00761A55" w:rsidRDefault="002E2339" w:rsidP="002E2339">
      <w:pPr>
        <w:numPr>
          <w:ilvl w:val="0"/>
          <w:numId w:val="9"/>
        </w:numPr>
        <w:spacing w:line="276" w:lineRule="auto"/>
        <w:ind w:hanging="720"/>
        <w:jc w:val="both"/>
        <w:rPr>
          <w:rFonts w:ascii="Arial" w:hAnsi="Arial" w:cs="Arial"/>
          <w:b/>
          <w:iCs/>
          <w:color w:val="000000"/>
          <w:sz w:val="22"/>
          <w:szCs w:val="22"/>
          <w:lang w:val="en-GB"/>
        </w:rPr>
      </w:pPr>
      <w:r w:rsidRPr="00761A55">
        <w:rPr>
          <w:rFonts w:ascii="Arial" w:hAnsi="Arial"/>
          <w:b/>
          <w:iCs/>
          <w:color w:val="000000"/>
          <w:sz w:val="22"/>
          <w:szCs w:val="22"/>
          <w:lang w:val="en-GB"/>
        </w:rPr>
        <w:t xml:space="preserve">basic </w:t>
      </w:r>
      <w:r w:rsidRPr="00761A55">
        <w:rPr>
          <w:rFonts w:ascii="Arial" w:hAnsi="Arial"/>
          <w:b/>
          <w:sz w:val="22"/>
          <w:szCs w:val="22"/>
          <w:lang w:val="en-GB"/>
        </w:rPr>
        <w:t>capacity</w:t>
      </w:r>
      <w:r w:rsidRPr="00761A55">
        <w:rPr>
          <w:rFonts w:ascii="Arial" w:hAnsi="Arial"/>
          <w:b/>
          <w:iCs/>
          <w:color w:val="000000"/>
          <w:sz w:val="22"/>
          <w:szCs w:val="22"/>
          <w:lang w:val="en-GB"/>
        </w:rPr>
        <w:t>,</w:t>
      </w:r>
    </w:p>
    <w:p w14:paraId="2E5DA4CB" w14:textId="77777777" w:rsidR="002E2339" w:rsidRPr="00761A55" w:rsidRDefault="002E2339" w:rsidP="002E2339">
      <w:pPr>
        <w:numPr>
          <w:ilvl w:val="0"/>
          <w:numId w:val="9"/>
        </w:numPr>
        <w:spacing w:line="276" w:lineRule="auto"/>
        <w:ind w:hanging="720"/>
        <w:jc w:val="both"/>
        <w:rPr>
          <w:rFonts w:ascii="Arial" w:hAnsi="Arial" w:cs="Arial"/>
          <w:b/>
          <w:iCs/>
          <w:color w:val="000000"/>
          <w:sz w:val="22"/>
          <w:szCs w:val="22"/>
          <w:lang w:val="en-GB"/>
        </w:rPr>
      </w:pPr>
      <w:r w:rsidRPr="00761A55">
        <w:rPr>
          <w:rFonts w:ascii="Arial" w:hAnsi="Arial"/>
          <w:b/>
          <w:iCs/>
          <w:color w:val="000000"/>
          <w:sz w:val="22"/>
          <w:szCs w:val="22"/>
          <w:lang w:val="en-GB"/>
        </w:rPr>
        <w:t xml:space="preserve">professional </w:t>
      </w:r>
      <w:r w:rsidRPr="00761A55">
        <w:rPr>
          <w:rFonts w:ascii="Arial" w:hAnsi="Arial"/>
          <w:b/>
          <w:sz w:val="22"/>
          <w:szCs w:val="22"/>
          <w:lang w:val="en-GB"/>
        </w:rPr>
        <w:t>capacity</w:t>
      </w:r>
      <w:r w:rsidRPr="00761A55">
        <w:rPr>
          <w:rFonts w:ascii="Arial" w:hAnsi="Arial"/>
          <w:b/>
          <w:iCs/>
          <w:color w:val="000000"/>
          <w:sz w:val="22"/>
          <w:szCs w:val="22"/>
          <w:lang w:val="en-GB"/>
        </w:rPr>
        <w:t>,</w:t>
      </w:r>
    </w:p>
    <w:p w14:paraId="5987D1DE" w14:textId="77777777" w:rsidR="002E2339" w:rsidRPr="00761A55" w:rsidRDefault="002E2339" w:rsidP="002E2339">
      <w:pPr>
        <w:numPr>
          <w:ilvl w:val="0"/>
          <w:numId w:val="9"/>
        </w:numPr>
        <w:spacing w:line="276" w:lineRule="auto"/>
        <w:ind w:hanging="720"/>
        <w:jc w:val="both"/>
        <w:rPr>
          <w:rFonts w:ascii="Arial" w:hAnsi="Arial" w:cs="Arial"/>
          <w:b/>
          <w:iCs/>
          <w:color w:val="000000"/>
          <w:sz w:val="22"/>
          <w:szCs w:val="22"/>
          <w:lang w:val="en-GB"/>
        </w:rPr>
      </w:pPr>
      <w:r w:rsidRPr="00761A55">
        <w:rPr>
          <w:rFonts w:ascii="Arial" w:hAnsi="Arial"/>
          <w:b/>
          <w:iCs/>
          <w:color w:val="000000"/>
          <w:sz w:val="22"/>
          <w:szCs w:val="22"/>
          <w:lang w:val="en-GB"/>
        </w:rPr>
        <w:t>technical qualification.</w:t>
      </w:r>
    </w:p>
    <w:p w14:paraId="4A8B0E7C" w14:textId="77777777" w:rsidR="002E2339" w:rsidRPr="00761A55" w:rsidRDefault="002E2339" w:rsidP="002E2339">
      <w:pPr>
        <w:numPr>
          <w:ilvl w:val="0"/>
          <w:numId w:val="8"/>
        </w:numPr>
        <w:spacing w:line="276" w:lineRule="auto"/>
        <w:ind w:left="1418" w:hanging="425"/>
        <w:jc w:val="both"/>
        <w:rPr>
          <w:rFonts w:ascii="Arial" w:hAnsi="Arial" w:cs="Arial"/>
          <w:b/>
          <w:iCs/>
          <w:color w:val="000000"/>
          <w:sz w:val="22"/>
          <w:szCs w:val="22"/>
          <w:lang w:val="en-GB"/>
        </w:rPr>
      </w:pPr>
      <w:r w:rsidRPr="00761A55">
        <w:rPr>
          <w:rFonts w:ascii="Arial" w:hAnsi="Arial"/>
          <w:b/>
          <w:iCs/>
          <w:color w:val="000000"/>
          <w:sz w:val="22"/>
          <w:szCs w:val="22"/>
          <w:lang w:val="en-GB"/>
        </w:rPr>
        <w:t>List of sub-contractors (Annex No. 5 to this TD)</w:t>
      </w:r>
    </w:p>
    <w:p w14:paraId="53B786E8" w14:textId="77777777" w:rsidR="002E2339" w:rsidRPr="00761A55" w:rsidRDefault="002E2339" w:rsidP="002E2339">
      <w:pPr>
        <w:numPr>
          <w:ilvl w:val="0"/>
          <w:numId w:val="8"/>
        </w:numPr>
        <w:spacing w:after="120" w:line="276" w:lineRule="auto"/>
        <w:ind w:left="1417" w:hanging="425"/>
        <w:jc w:val="both"/>
        <w:rPr>
          <w:rFonts w:ascii="Arial" w:hAnsi="Arial" w:cs="Arial"/>
          <w:b/>
          <w:iCs/>
          <w:color w:val="000000"/>
          <w:sz w:val="22"/>
          <w:szCs w:val="22"/>
          <w:lang w:val="en-GB"/>
        </w:rPr>
      </w:pPr>
      <w:r w:rsidRPr="00761A55">
        <w:rPr>
          <w:rFonts w:ascii="Arial" w:hAnsi="Arial"/>
          <w:b/>
          <w:iCs/>
          <w:color w:val="000000"/>
          <w:sz w:val="22"/>
          <w:szCs w:val="22"/>
          <w:lang w:val="en-GB"/>
        </w:rPr>
        <w:t>Extract from the Register of VAT Payers, or an affidavit (Annex 4 to this TD) pursuant to Art. 14.2 to this TD</w:t>
      </w:r>
    </w:p>
    <w:p w14:paraId="42BF66A5"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color w:val="000000"/>
          <w:sz w:val="22"/>
          <w:szCs w:val="22"/>
          <w:lang w:val="en-GB"/>
        </w:rPr>
      </w:pPr>
      <w:r w:rsidRPr="00761A55">
        <w:rPr>
          <w:rFonts w:ascii="Arial" w:hAnsi="Arial"/>
          <w:sz w:val="22"/>
          <w:szCs w:val="22"/>
          <w:lang w:val="en-GB"/>
        </w:rPr>
        <w:t>Where</w:t>
      </w:r>
      <w:r w:rsidRPr="00761A55">
        <w:rPr>
          <w:rFonts w:ascii="Arial" w:hAnsi="Arial"/>
          <w:color w:val="000000"/>
          <w:sz w:val="22"/>
          <w:szCs w:val="22"/>
          <w:lang w:val="en-GB"/>
        </w:rPr>
        <w:t xml:space="preserve"> the Contracting Authority demands, under this TD, the submission of </w:t>
      </w:r>
      <w:r w:rsidRPr="00761A55">
        <w:rPr>
          <w:rFonts w:ascii="Arial" w:hAnsi="Arial"/>
          <w:sz w:val="22"/>
          <w:szCs w:val="22"/>
          <w:lang w:val="en-GB"/>
        </w:rPr>
        <w:t>documents</w:t>
      </w:r>
      <w:r w:rsidRPr="00761A55">
        <w:rPr>
          <w:rFonts w:ascii="Arial" w:hAnsi="Arial"/>
          <w:color w:val="000000"/>
          <w:sz w:val="22"/>
          <w:szCs w:val="22"/>
          <w:lang w:val="en-GB"/>
        </w:rPr>
        <w:t xml:space="preserve"> that must also be submitted as part of the draft contract, it is sufficient for the participant to submit a single copy of such documents as part of their tender.</w:t>
      </w:r>
    </w:p>
    <w:p w14:paraId="43D1A527" w14:textId="77777777" w:rsidR="002E2339" w:rsidRPr="00DF697A"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color w:val="000000"/>
          <w:sz w:val="22"/>
          <w:szCs w:val="22"/>
          <w:lang w:val="en-GB"/>
        </w:rPr>
        <w:t>The participant is exclusively responsible for the completeness of the submitted tender – the list of documents contained in this article of the TD is for reference only and is intended to help the participant to compile the tender – if the list fails to indicate a document, whose inclusion in the tender would otherwise result from the tender documentation or from the law, the participant will not be relieved from the responsibility for the incompleteness of the submitted tender by simply pointing out the incomplete list of documents.</w:t>
      </w:r>
    </w:p>
    <w:p w14:paraId="5CB9A182" w14:textId="77777777" w:rsidR="00DF697A" w:rsidRPr="002E2339" w:rsidRDefault="00DF697A" w:rsidP="00DF697A">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sz w:val="22"/>
          <w:szCs w:val="22"/>
          <w:lang w:val="en-GB"/>
        </w:rPr>
      </w:pPr>
    </w:p>
    <w:p w14:paraId="5875D7FC" w14:textId="77777777" w:rsidR="002E2339" w:rsidRPr="00761A55" w:rsidRDefault="002E2339" w:rsidP="002E2339">
      <w:pPr>
        <w:pStyle w:val="Odstavecseseznamem"/>
        <w:keepNext/>
        <w:numPr>
          <w:ilvl w:val="0"/>
          <w:numId w:val="1"/>
        </w:numPr>
        <w:spacing w:after="240"/>
        <w:ind w:left="567" w:hanging="567"/>
        <w:jc w:val="both"/>
        <w:rPr>
          <w:rFonts w:ascii="Arial" w:hAnsi="Arial"/>
          <w:b/>
          <w:sz w:val="22"/>
          <w:szCs w:val="22"/>
          <w:lang w:val="en-GB"/>
        </w:rPr>
      </w:pPr>
      <w:r w:rsidRPr="00761A55">
        <w:rPr>
          <w:rFonts w:ascii="Arial" w:hAnsi="Arial" w:cs="Arial"/>
          <w:b/>
          <w:bCs/>
          <w:iCs/>
          <w:color w:val="000000"/>
          <w:sz w:val="22"/>
          <w:szCs w:val="22"/>
          <w:lang w:val="en-GB"/>
        </w:rPr>
        <w:t xml:space="preserve"> </w:t>
      </w:r>
      <w:bookmarkStart w:id="242" w:name="_Hlk39070035"/>
      <w:r w:rsidRPr="00761A55">
        <w:rPr>
          <w:rFonts w:ascii="Arial" w:hAnsi="Arial"/>
          <w:b/>
          <w:sz w:val="22"/>
          <w:szCs w:val="22"/>
          <w:lang w:val="en-GB"/>
        </w:rPr>
        <w:t>OPENING OF TENDERS IN ELECTRONIC FORMAT</w:t>
      </w:r>
    </w:p>
    <w:p w14:paraId="3BEBBDA2" w14:textId="77777777" w:rsidR="002E2339" w:rsidRDefault="002E2339" w:rsidP="002E2339">
      <w:pPr>
        <w:spacing w:after="120" w:line="288" w:lineRule="auto"/>
        <w:ind w:left="709"/>
        <w:jc w:val="both"/>
        <w:rPr>
          <w:rFonts w:ascii="Arial" w:hAnsi="Arial"/>
          <w:b/>
          <w:bCs/>
          <w:sz w:val="22"/>
          <w:szCs w:val="22"/>
          <w:lang w:val="en-GB"/>
        </w:rPr>
      </w:pPr>
      <w:r w:rsidRPr="00761A55">
        <w:rPr>
          <w:rFonts w:ascii="Arial" w:hAnsi="Arial"/>
          <w:sz w:val="22"/>
          <w:szCs w:val="22"/>
          <w:lang w:val="en-GB"/>
        </w:rPr>
        <w:t xml:space="preserve">The electronic tender opening process is a non-public event. The Contracting Authority shall provide an anonymized list of delivered tenders upon the written request </w:t>
      </w:r>
      <w:r w:rsidRPr="00761A55">
        <w:rPr>
          <w:rFonts w:ascii="Arial" w:hAnsi="Arial"/>
          <w:b/>
          <w:bCs/>
          <w:sz w:val="22"/>
          <w:szCs w:val="22"/>
          <w:lang w:val="en-GB"/>
        </w:rPr>
        <w:t>of the participant of this tender procedure (i.e. form an entity who submitted a tender in this procedure).</w:t>
      </w:r>
    </w:p>
    <w:p w14:paraId="5DD6B695" w14:textId="77777777" w:rsidR="00DF697A" w:rsidRPr="00761A55" w:rsidRDefault="00DF697A" w:rsidP="002E2339">
      <w:pPr>
        <w:spacing w:after="120" w:line="288" w:lineRule="auto"/>
        <w:ind w:left="709"/>
        <w:jc w:val="both"/>
        <w:rPr>
          <w:rFonts w:ascii="Arial" w:hAnsi="Arial" w:cs="Arial"/>
          <w:sz w:val="22"/>
          <w:szCs w:val="22"/>
          <w:lang w:val="en-GB"/>
        </w:rPr>
      </w:pPr>
    </w:p>
    <w:bookmarkEnd w:id="242"/>
    <w:p w14:paraId="11275DF4" w14:textId="77777777" w:rsidR="002E2339" w:rsidRPr="00761A55" w:rsidRDefault="002E2339" w:rsidP="002E2339">
      <w:pPr>
        <w:pStyle w:val="Odstavecseseznamem"/>
        <w:numPr>
          <w:ilvl w:val="0"/>
          <w:numId w:val="1"/>
        </w:numPr>
        <w:spacing w:after="240"/>
        <w:ind w:left="567" w:hanging="567"/>
        <w:jc w:val="both"/>
        <w:rPr>
          <w:rFonts w:ascii="Arial" w:hAnsi="Arial" w:cs="Arial"/>
          <w:b/>
          <w:bCs/>
          <w:iCs/>
          <w:color w:val="000000"/>
          <w:sz w:val="22"/>
          <w:szCs w:val="22"/>
          <w:lang w:val="en-GB"/>
        </w:rPr>
      </w:pPr>
      <w:r w:rsidRPr="00761A55">
        <w:rPr>
          <w:rFonts w:ascii="Arial" w:hAnsi="Arial"/>
          <w:b/>
          <w:sz w:val="22"/>
          <w:szCs w:val="22"/>
          <w:lang w:val="en-GB"/>
        </w:rPr>
        <w:t>OTHER PROVISIONS</w:t>
      </w:r>
    </w:p>
    <w:p w14:paraId="2E4C1BBB"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
          <w:bCs/>
          <w:iCs/>
          <w:color w:val="000000"/>
          <w:sz w:val="22"/>
          <w:szCs w:val="22"/>
          <w:lang w:val="en-GB"/>
        </w:rPr>
      </w:pPr>
      <w:r w:rsidRPr="00761A55">
        <w:rPr>
          <w:rFonts w:ascii="Arial" w:hAnsi="Arial"/>
          <w:sz w:val="22"/>
          <w:szCs w:val="22"/>
          <w:lang w:val="en-GB"/>
        </w:rPr>
        <w:t>The Contracting Authority shall not reimburse the participants for any costs incurred in connection with their participation in the tender.</w:t>
      </w:r>
    </w:p>
    <w:p w14:paraId="38D0905A"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After conclusion of  the contract with the selected Contractor, the Contracting Authority shall, pursuant to the relevant provisions of Section 219 of the Act, publish the wording of the contract with the selected Contractor, including any amendments and schedules thereto, on the Contracting Authority’s profile and in the Register of Contracts.</w:t>
      </w:r>
    </w:p>
    <w:p w14:paraId="343EA81C"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By submission of the tender, the participant acknowledges that the Contracting Authority, as the obligated entity under Act No. 340/2015 Coll., on the special conditions for the effectiveness of certain contracts, publishing of such contracts and on the register of contracts (Act on Register of Contracts), is obligated after conclusion of the contract with a selected Contractor to publish this contract in the Register of Contracts.</w:t>
      </w:r>
      <w:r w:rsidRPr="00761A55">
        <w:rPr>
          <w:rFonts w:ascii="Arial" w:hAnsi="Arial"/>
          <w:bCs/>
          <w:sz w:val="22"/>
          <w:szCs w:val="22"/>
          <w:lang w:val="en-GB"/>
        </w:rPr>
        <w:t xml:space="preserve"> </w:t>
      </w:r>
      <w:r w:rsidRPr="00761A55">
        <w:rPr>
          <w:rFonts w:ascii="Arial" w:hAnsi="Arial"/>
          <w:sz w:val="22"/>
          <w:szCs w:val="22"/>
          <w:lang w:val="en-GB"/>
        </w:rPr>
        <w:t>Publication of the contract in the Register of Contracts is an obligatory condition for the contract effectiveness.</w:t>
      </w:r>
      <w:r w:rsidRPr="00761A55">
        <w:rPr>
          <w:rFonts w:ascii="Arial" w:hAnsi="Arial"/>
          <w:bCs/>
          <w:sz w:val="22"/>
          <w:szCs w:val="22"/>
          <w:lang w:val="en-GB"/>
        </w:rPr>
        <w:t xml:space="preserve"> </w:t>
      </w:r>
      <w:r w:rsidRPr="00761A55">
        <w:rPr>
          <w:rFonts w:ascii="Arial" w:hAnsi="Arial"/>
          <w:sz w:val="22"/>
          <w:szCs w:val="22"/>
          <w:lang w:val="en-GB"/>
        </w:rPr>
        <w:t xml:space="preserve">The Contracting Authority warns </w:t>
      </w:r>
      <w:r w:rsidRPr="00761A55">
        <w:rPr>
          <w:rFonts w:ascii="Arial" w:hAnsi="Arial"/>
          <w:sz w:val="22"/>
          <w:szCs w:val="22"/>
          <w:lang w:val="en-GB"/>
        </w:rPr>
        <w:lastRenderedPageBreak/>
        <w:t>that some rights and obligations under the contract, respectively, related periods, may be tied to such publication.</w:t>
      </w:r>
    </w:p>
    <w:p w14:paraId="62C404B9"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The Contracting Authority reserves the right to verify or obtain clarification for any information provided by the participants in their tenders before making the final decision on the selection of the best tender.</w:t>
      </w:r>
    </w:p>
    <w:p w14:paraId="14F62326" w14:textId="77777777" w:rsidR="002E2339" w:rsidRPr="002E2339"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The tenders or individual parts of the tenders submitted by the participants or excluded participants shall not be returned.</w:t>
      </w:r>
    </w:p>
    <w:p w14:paraId="41AF1889"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Pr>
          <w:rFonts w:ascii="Arial" w:hAnsi="Arial"/>
          <w:b/>
          <w:sz w:val="22"/>
          <w:szCs w:val="22"/>
          <w:lang w:val="en-GB"/>
        </w:rPr>
        <w:t>ANNEXES</w:t>
      </w:r>
    </w:p>
    <w:p w14:paraId="754D0E4B"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sz w:val="22"/>
          <w:szCs w:val="22"/>
          <w:lang w:val="en-GB"/>
        </w:rPr>
      </w:pPr>
      <w:r w:rsidRPr="00761A55">
        <w:rPr>
          <w:rFonts w:ascii="Arial" w:hAnsi="Arial"/>
          <w:bCs/>
          <w:sz w:val="22"/>
          <w:szCs w:val="22"/>
          <w:lang w:val="en-GB"/>
        </w:rPr>
        <w:t xml:space="preserve">Annex 1 – </w:t>
      </w:r>
      <w:r w:rsidRPr="00761A55">
        <w:rPr>
          <w:rFonts w:ascii="Arial" w:hAnsi="Arial"/>
          <w:sz w:val="22"/>
          <w:szCs w:val="22"/>
          <w:lang w:val="en-GB"/>
        </w:rPr>
        <w:t>Draft Framework Agreement</w:t>
      </w:r>
    </w:p>
    <w:p w14:paraId="282A3AE0"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cs="Arial"/>
          <w:bCs/>
          <w:sz w:val="22"/>
          <w:szCs w:val="22"/>
          <w:lang w:val="en-GB"/>
        </w:rPr>
      </w:pPr>
      <w:r w:rsidRPr="00761A55">
        <w:rPr>
          <w:rFonts w:ascii="Arial" w:hAnsi="Arial"/>
          <w:sz w:val="22"/>
          <w:szCs w:val="22"/>
          <w:lang w:val="en-GB"/>
        </w:rPr>
        <w:t xml:space="preserve">Annex 2 – </w:t>
      </w:r>
      <w:r w:rsidRPr="00761A55">
        <w:rPr>
          <w:rFonts w:ascii="Arial" w:hAnsi="Arial"/>
          <w:bCs/>
          <w:sz w:val="22"/>
          <w:szCs w:val="22"/>
          <w:lang w:val="en-GB"/>
        </w:rPr>
        <w:t>Tender Cover Sheet</w:t>
      </w:r>
    </w:p>
    <w:p w14:paraId="77215EF1" w14:textId="77777777" w:rsidR="002E2339" w:rsidRPr="00761A55" w:rsidRDefault="002E2339" w:rsidP="002E2339">
      <w:pPr>
        <w:pStyle w:val="Odstavecseseznamem"/>
        <w:widowControl w:val="0"/>
        <w:spacing w:line="288" w:lineRule="auto"/>
        <w:ind w:left="568"/>
        <w:jc w:val="both"/>
        <w:rPr>
          <w:rFonts w:ascii="Arial" w:hAnsi="Arial" w:cs="Arial"/>
          <w:bCs/>
          <w:sz w:val="22"/>
          <w:szCs w:val="22"/>
          <w:lang w:val="en-GB"/>
        </w:rPr>
      </w:pPr>
      <w:r w:rsidRPr="00761A55">
        <w:rPr>
          <w:rFonts w:ascii="Arial" w:hAnsi="Arial"/>
          <w:bCs/>
          <w:sz w:val="22"/>
          <w:szCs w:val="22"/>
          <w:lang w:val="en-GB"/>
        </w:rPr>
        <w:t xml:space="preserve">Annex 3a – Affidavit on compliance with the Basic </w:t>
      </w:r>
      <w:bookmarkStart w:id="243" w:name="_Hlk56613940"/>
      <w:r w:rsidRPr="00761A55">
        <w:rPr>
          <w:rFonts w:ascii="Arial" w:hAnsi="Arial"/>
          <w:bCs/>
          <w:sz w:val="22"/>
          <w:szCs w:val="22"/>
          <w:lang w:val="en-GB"/>
        </w:rPr>
        <w:t>Capacity</w:t>
      </w:r>
      <w:bookmarkEnd w:id="243"/>
    </w:p>
    <w:p w14:paraId="56442CE6"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sz w:val="22"/>
          <w:szCs w:val="22"/>
          <w:lang w:val="en-GB"/>
        </w:rPr>
      </w:pPr>
      <w:r w:rsidRPr="00761A55">
        <w:rPr>
          <w:rFonts w:ascii="Arial" w:hAnsi="Arial"/>
          <w:sz w:val="22"/>
          <w:szCs w:val="22"/>
          <w:lang w:val="en-GB"/>
        </w:rPr>
        <w:t>Annex 3b – List of Major Supplies</w:t>
      </w:r>
    </w:p>
    <w:p w14:paraId="107B5C62"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sz w:val="22"/>
          <w:szCs w:val="22"/>
          <w:lang w:val="en-GB"/>
        </w:rPr>
      </w:pPr>
      <w:r w:rsidRPr="00761A55">
        <w:rPr>
          <w:rFonts w:ascii="Arial" w:hAnsi="Arial"/>
          <w:sz w:val="22"/>
          <w:szCs w:val="22"/>
          <w:lang w:val="en-GB"/>
        </w:rPr>
        <w:t>Annex 4 – Affidavit on the Bank Account</w:t>
      </w:r>
    </w:p>
    <w:p w14:paraId="6793D37F"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sz w:val="22"/>
          <w:szCs w:val="22"/>
          <w:lang w:val="en-GB"/>
        </w:rPr>
      </w:pPr>
      <w:r w:rsidRPr="00761A55">
        <w:rPr>
          <w:rFonts w:ascii="Arial" w:hAnsi="Arial"/>
          <w:sz w:val="22"/>
          <w:szCs w:val="22"/>
          <w:lang w:val="en-GB"/>
        </w:rPr>
        <w:t>Annex 5 – List of Subcontractors</w:t>
      </w:r>
    </w:p>
    <w:p w14:paraId="2D259C4F" w14:textId="3A079FC6" w:rsidR="002E2339" w:rsidRPr="00BB2A22" w:rsidRDefault="002E2339" w:rsidP="002E2339">
      <w:pPr>
        <w:tabs>
          <w:tab w:val="left" w:pos="1134"/>
          <w:tab w:val="left" w:pos="1560"/>
          <w:tab w:val="left" w:pos="1843"/>
          <w:tab w:val="left" w:pos="3261"/>
        </w:tabs>
        <w:spacing w:line="276" w:lineRule="auto"/>
        <w:ind w:left="568"/>
        <w:jc w:val="both"/>
        <w:rPr>
          <w:rFonts w:ascii="Arial" w:hAnsi="Arial"/>
          <w:b/>
          <w:sz w:val="22"/>
          <w:szCs w:val="22"/>
          <w:lang w:val="en-GB"/>
        </w:rPr>
      </w:pPr>
      <w:del w:id="244" w:author="Řeháčková Monika" w:date="2021-01-22T10:20:00Z">
        <w:r w:rsidRPr="00BB2A22" w:rsidDel="00BB2A22">
          <w:rPr>
            <w:rFonts w:ascii="Arial" w:hAnsi="Arial"/>
            <w:bCs/>
            <w:sz w:val="22"/>
            <w:szCs w:val="22"/>
            <w:lang w:val="en-GB"/>
          </w:rPr>
          <w:delText xml:space="preserve">Annex 6 – </w:delText>
        </w:r>
        <w:bookmarkStart w:id="245" w:name="_Hlk62130732"/>
        <w:r w:rsidRPr="00BB2A22" w:rsidDel="00BB2A22">
          <w:rPr>
            <w:rFonts w:ascii="Arial" w:hAnsi="Arial"/>
            <w:bCs/>
            <w:sz w:val="22"/>
            <w:szCs w:val="22"/>
            <w:lang w:val="en-GB"/>
          </w:rPr>
          <w:delText>Affidavit on Security Requirements</w:delText>
        </w:r>
        <w:r w:rsidR="00A54007" w:rsidRPr="00BB2A22" w:rsidDel="00BB2A22">
          <w:rPr>
            <w:rFonts w:ascii="Arial" w:hAnsi="Arial"/>
            <w:bCs/>
            <w:sz w:val="22"/>
            <w:szCs w:val="22"/>
            <w:lang w:val="en-GB"/>
          </w:rPr>
          <w:delText xml:space="preserve"> </w:delText>
        </w:r>
      </w:del>
      <w:bookmarkEnd w:id="245"/>
    </w:p>
    <w:p w14:paraId="16EA4F21" w14:textId="3B8BAA61" w:rsidR="002E2339" w:rsidRPr="00761A55" w:rsidRDefault="002E2339" w:rsidP="002E2339">
      <w:pPr>
        <w:tabs>
          <w:tab w:val="left" w:pos="1134"/>
          <w:tab w:val="left" w:pos="1560"/>
          <w:tab w:val="left" w:pos="1843"/>
          <w:tab w:val="left" w:pos="3261"/>
        </w:tabs>
        <w:spacing w:line="276" w:lineRule="auto"/>
        <w:ind w:left="568"/>
        <w:jc w:val="both"/>
        <w:rPr>
          <w:rFonts w:ascii="Arial" w:hAnsi="Arial"/>
          <w:bCs/>
          <w:sz w:val="22"/>
          <w:szCs w:val="22"/>
          <w:lang w:val="en-GB"/>
        </w:rPr>
      </w:pPr>
      <w:r w:rsidRPr="00761A55">
        <w:rPr>
          <w:rFonts w:ascii="Arial" w:hAnsi="Arial"/>
          <w:bCs/>
          <w:sz w:val="22"/>
          <w:szCs w:val="22"/>
          <w:lang w:val="en-GB"/>
        </w:rPr>
        <w:t xml:space="preserve">Annex </w:t>
      </w:r>
      <w:ins w:id="246" w:author="Řeháčková Monika" w:date="2021-01-22T10:32:00Z">
        <w:r w:rsidR="004A7D07">
          <w:rPr>
            <w:rFonts w:ascii="Arial" w:hAnsi="Arial"/>
            <w:bCs/>
            <w:sz w:val="22"/>
            <w:szCs w:val="22"/>
            <w:lang w:val="en-GB"/>
          </w:rPr>
          <w:t>6</w:t>
        </w:r>
      </w:ins>
      <w:del w:id="247" w:author="Řeháčková Monika" w:date="2021-01-22T10:32:00Z">
        <w:r w:rsidRPr="00761A55" w:rsidDel="004A7D07">
          <w:rPr>
            <w:rFonts w:ascii="Arial" w:hAnsi="Arial"/>
            <w:bCs/>
            <w:sz w:val="22"/>
            <w:szCs w:val="22"/>
            <w:lang w:val="en-GB"/>
          </w:rPr>
          <w:delText>7</w:delText>
        </w:r>
      </w:del>
      <w:r w:rsidRPr="00761A55">
        <w:rPr>
          <w:rFonts w:ascii="Arial" w:hAnsi="Arial"/>
          <w:bCs/>
          <w:sz w:val="22"/>
          <w:szCs w:val="22"/>
          <w:lang w:val="en-GB"/>
        </w:rPr>
        <w:t xml:space="preserve"> – Manual for obtaining documents regarding Basic Capacity</w:t>
      </w:r>
    </w:p>
    <w:p w14:paraId="35EA62F4" w14:textId="7F0211D2" w:rsidR="002E2339" w:rsidRPr="00BB2A22" w:rsidDel="00BB2A22" w:rsidRDefault="002E2339" w:rsidP="00BB2A22">
      <w:pPr>
        <w:tabs>
          <w:tab w:val="left" w:pos="1134"/>
          <w:tab w:val="left" w:pos="1560"/>
          <w:tab w:val="left" w:pos="1843"/>
          <w:tab w:val="left" w:pos="3261"/>
        </w:tabs>
        <w:spacing w:line="276" w:lineRule="auto"/>
        <w:ind w:left="568"/>
        <w:jc w:val="both"/>
        <w:rPr>
          <w:del w:id="248" w:author="Řeháčková Monika" w:date="2021-01-22T10:20:00Z"/>
          <w:rFonts w:ascii="Arial" w:hAnsi="Arial"/>
          <w:bCs/>
          <w:sz w:val="22"/>
          <w:szCs w:val="22"/>
          <w:lang w:val="en-GB"/>
        </w:rPr>
      </w:pPr>
      <w:del w:id="249" w:author="Řeháčková Monika" w:date="2021-01-22T10:20:00Z">
        <w:r w:rsidRPr="00BB2A22" w:rsidDel="00BB2A22">
          <w:rPr>
            <w:rFonts w:ascii="Arial" w:hAnsi="Arial"/>
            <w:bCs/>
            <w:sz w:val="22"/>
            <w:szCs w:val="22"/>
            <w:lang w:val="en-GB"/>
          </w:rPr>
          <w:delText>Annex 8 – Security Audit Requirements</w:delText>
        </w:r>
        <w:r w:rsidR="0067537C" w:rsidRPr="00BB2A22" w:rsidDel="00BB2A22">
          <w:rPr>
            <w:rFonts w:ascii="Arial" w:hAnsi="Arial"/>
            <w:bCs/>
            <w:sz w:val="22"/>
            <w:szCs w:val="22"/>
            <w:lang w:val="en-GB"/>
          </w:rPr>
          <w:delText xml:space="preserve"> </w:delText>
        </w:r>
      </w:del>
    </w:p>
    <w:p w14:paraId="7BE30CCB" w14:textId="78142560" w:rsidR="008272BB" w:rsidRPr="00761A55" w:rsidRDefault="008272BB" w:rsidP="002E2339">
      <w:pPr>
        <w:tabs>
          <w:tab w:val="left" w:pos="1134"/>
          <w:tab w:val="left" w:pos="1560"/>
          <w:tab w:val="left" w:pos="1843"/>
          <w:tab w:val="left" w:pos="3261"/>
        </w:tabs>
        <w:spacing w:line="276" w:lineRule="auto"/>
        <w:ind w:left="567"/>
        <w:jc w:val="both"/>
        <w:rPr>
          <w:rFonts w:ascii="Arial" w:hAnsi="Arial" w:cs="Arial"/>
          <w:bCs/>
          <w:sz w:val="22"/>
          <w:szCs w:val="22"/>
          <w:lang w:val="en-GB"/>
        </w:rPr>
      </w:pPr>
      <w:r>
        <w:rPr>
          <w:rFonts w:ascii="Arial" w:hAnsi="Arial"/>
          <w:bCs/>
          <w:sz w:val="22"/>
          <w:szCs w:val="22"/>
          <w:lang w:val="en-GB"/>
        </w:rPr>
        <w:t xml:space="preserve">Annex </w:t>
      </w:r>
      <w:ins w:id="250" w:author="Řeháčková Monika" w:date="2021-01-22T10:32:00Z">
        <w:r w:rsidR="004A7D07">
          <w:rPr>
            <w:rFonts w:ascii="Arial" w:hAnsi="Arial"/>
            <w:bCs/>
            <w:sz w:val="22"/>
            <w:szCs w:val="22"/>
            <w:lang w:val="en-GB"/>
          </w:rPr>
          <w:t>7</w:t>
        </w:r>
      </w:ins>
      <w:del w:id="251" w:author="Řeháčková Monika" w:date="2021-01-22T10:32:00Z">
        <w:r w:rsidDel="004A7D07">
          <w:rPr>
            <w:rFonts w:ascii="Arial" w:hAnsi="Arial"/>
            <w:bCs/>
            <w:sz w:val="22"/>
            <w:szCs w:val="22"/>
            <w:lang w:val="en-GB"/>
          </w:rPr>
          <w:delText>9</w:delText>
        </w:r>
      </w:del>
      <w:r>
        <w:rPr>
          <w:rFonts w:ascii="Arial" w:hAnsi="Arial"/>
          <w:bCs/>
          <w:sz w:val="22"/>
          <w:szCs w:val="22"/>
          <w:lang w:val="en-GB"/>
        </w:rPr>
        <w:t xml:space="preserve"> – Sample Testing</w:t>
      </w:r>
    </w:p>
    <w:p w14:paraId="506EC600"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sz w:val="22"/>
          <w:szCs w:val="22"/>
          <w:lang w:val="en-GB"/>
        </w:rPr>
      </w:pPr>
    </w:p>
    <w:p w14:paraId="44AECA63" w14:textId="77777777" w:rsidR="002E2339" w:rsidRDefault="002E2339" w:rsidP="002E2339">
      <w:pPr>
        <w:tabs>
          <w:tab w:val="left" w:pos="567"/>
          <w:tab w:val="left" w:pos="1134"/>
          <w:tab w:val="left" w:pos="1560"/>
          <w:tab w:val="left" w:pos="1843"/>
          <w:tab w:val="left" w:pos="3261"/>
        </w:tabs>
        <w:spacing w:after="120" w:line="276" w:lineRule="auto"/>
        <w:ind w:left="142" w:hanging="142"/>
        <w:jc w:val="both"/>
        <w:rPr>
          <w:rFonts w:ascii="Arial" w:hAnsi="Arial"/>
          <w:sz w:val="22"/>
          <w:szCs w:val="22"/>
          <w:lang w:val="en-GB"/>
        </w:rPr>
      </w:pPr>
    </w:p>
    <w:p w14:paraId="00971062" w14:textId="77777777" w:rsidR="002E2339" w:rsidRDefault="002E2339" w:rsidP="002E2339">
      <w:pPr>
        <w:tabs>
          <w:tab w:val="left" w:pos="567"/>
          <w:tab w:val="left" w:pos="1134"/>
          <w:tab w:val="left" w:pos="1560"/>
          <w:tab w:val="left" w:pos="1843"/>
          <w:tab w:val="left" w:pos="3261"/>
        </w:tabs>
        <w:spacing w:after="120" w:line="276" w:lineRule="auto"/>
        <w:ind w:left="142" w:hanging="142"/>
        <w:jc w:val="both"/>
        <w:rPr>
          <w:rFonts w:ascii="Arial" w:hAnsi="Arial"/>
          <w:sz w:val="22"/>
          <w:szCs w:val="22"/>
          <w:lang w:val="en-GB"/>
        </w:rPr>
      </w:pPr>
    </w:p>
    <w:p w14:paraId="3E5C3FF7" w14:textId="77777777" w:rsidR="002E2339" w:rsidRPr="00761A55" w:rsidRDefault="002E2339" w:rsidP="002E2339">
      <w:pPr>
        <w:tabs>
          <w:tab w:val="left" w:pos="567"/>
          <w:tab w:val="left" w:pos="1134"/>
          <w:tab w:val="left" w:pos="1560"/>
          <w:tab w:val="left" w:pos="1843"/>
          <w:tab w:val="left" w:pos="3261"/>
        </w:tabs>
        <w:spacing w:after="120" w:line="276" w:lineRule="auto"/>
        <w:ind w:left="142" w:hanging="142"/>
        <w:jc w:val="both"/>
        <w:rPr>
          <w:rFonts w:ascii="Arial" w:hAnsi="Arial"/>
          <w:sz w:val="22"/>
          <w:szCs w:val="22"/>
          <w:lang w:val="en-GB"/>
        </w:rPr>
      </w:pPr>
      <w:r w:rsidRPr="00761A55">
        <w:rPr>
          <w:rFonts w:ascii="Arial" w:hAnsi="Arial"/>
          <w:sz w:val="22"/>
          <w:szCs w:val="22"/>
          <w:lang w:val="en-GB"/>
        </w:rPr>
        <w:t>Prague, dated ___________</w:t>
      </w:r>
    </w:p>
    <w:p w14:paraId="740EC1B1" w14:textId="77777777" w:rsidR="002E2339" w:rsidRDefault="002E2339" w:rsidP="002E2339">
      <w:pPr>
        <w:widowControl w:val="0"/>
        <w:autoSpaceDE/>
        <w:autoSpaceDN/>
        <w:adjustRightInd/>
        <w:spacing w:before="120" w:after="120" w:line="288" w:lineRule="auto"/>
        <w:jc w:val="both"/>
        <w:rPr>
          <w:rFonts w:ascii="Arial" w:hAnsi="Arial" w:cs="Arial"/>
          <w:sz w:val="22"/>
          <w:szCs w:val="22"/>
          <w:lang w:val="en-GB"/>
        </w:rPr>
      </w:pPr>
    </w:p>
    <w:p w14:paraId="75299C3B" w14:textId="77777777" w:rsidR="002E2339" w:rsidRDefault="002E2339" w:rsidP="002E2339">
      <w:pPr>
        <w:widowControl w:val="0"/>
        <w:autoSpaceDE/>
        <w:autoSpaceDN/>
        <w:adjustRightInd/>
        <w:spacing w:before="120" w:after="120" w:line="288" w:lineRule="auto"/>
        <w:jc w:val="both"/>
        <w:rPr>
          <w:rFonts w:ascii="Arial" w:hAnsi="Arial" w:cs="Arial"/>
          <w:sz w:val="22"/>
          <w:szCs w:val="22"/>
          <w:lang w:val="en-GB"/>
        </w:rPr>
      </w:pPr>
    </w:p>
    <w:p w14:paraId="585B8A3A" w14:textId="77777777" w:rsidR="002E2339" w:rsidRDefault="002E2339" w:rsidP="002E2339">
      <w:pPr>
        <w:widowControl w:val="0"/>
        <w:autoSpaceDE/>
        <w:autoSpaceDN/>
        <w:adjustRightInd/>
        <w:spacing w:before="120" w:after="120" w:line="288" w:lineRule="auto"/>
        <w:jc w:val="both"/>
        <w:rPr>
          <w:rFonts w:ascii="Arial" w:hAnsi="Arial" w:cs="Arial"/>
          <w:sz w:val="22"/>
          <w:szCs w:val="22"/>
          <w:lang w:val="en-GB"/>
        </w:rPr>
      </w:pPr>
    </w:p>
    <w:p w14:paraId="4AD2CA95" w14:textId="77777777" w:rsidR="002E2339" w:rsidRPr="00761A55" w:rsidRDefault="002E2339" w:rsidP="002E2339">
      <w:pPr>
        <w:widowControl w:val="0"/>
        <w:autoSpaceDE/>
        <w:autoSpaceDN/>
        <w:adjustRightInd/>
        <w:spacing w:before="120" w:after="120" w:line="288" w:lineRule="auto"/>
        <w:jc w:val="both"/>
        <w:rPr>
          <w:rFonts w:ascii="Arial" w:hAnsi="Arial" w:cs="Arial"/>
          <w:sz w:val="22"/>
          <w:szCs w:val="22"/>
          <w:lang w:val="en-GB"/>
        </w:rPr>
      </w:pPr>
    </w:p>
    <w:p w14:paraId="13B2851B" w14:textId="77777777" w:rsidR="002E2339" w:rsidRPr="00761A55" w:rsidRDefault="002E2339" w:rsidP="002E2339">
      <w:pPr>
        <w:widowControl w:val="0"/>
        <w:autoSpaceDE/>
        <w:autoSpaceDN/>
        <w:adjustRightInd/>
        <w:spacing w:before="120" w:after="120" w:line="288" w:lineRule="auto"/>
        <w:jc w:val="both"/>
        <w:rPr>
          <w:rFonts w:ascii="Arial" w:hAnsi="Arial" w:cs="Arial"/>
          <w:sz w:val="22"/>
          <w:szCs w:val="22"/>
          <w:lang w:val="en-GB"/>
        </w:rPr>
      </w:pPr>
    </w:p>
    <w:tbl>
      <w:tblPr>
        <w:tblW w:w="0" w:type="auto"/>
        <w:tblInd w:w="57" w:type="dxa"/>
        <w:tblLook w:val="04A0" w:firstRow="1" w:lastRow="0" w:firstColumn="1" w:lastColumn="0" w:noHBand="0" w:noVBand="1"/>
      </w:tblPr>
      <w:tblGrid>
        <w:gridCol w:w="4528"/>
        <w:gridCol w:w="4308"/>
      </w:tblGrid>
      <w:tr w:rsidR="002E2339" w:rsidRPr="00761A55" w14:paraId="456EE31A" w14:textId="77777777" w:rsidTr="008272BB">
        <w:tc>
          <w:tcPr>
            <w:tcW w:w="4528" w:type="dxa"/>
          </w:tcPr>
          <w:p w14:paraId="42A92185" w14:textId="77777777" w:rsidR="002E2339" w:rsidRPr="00761A55" w:rsidRDefault="002E2339" w:rsidP="008272BB">
            <w:pPr>
              <w:spacing w:line="276" w:lineRule="auto"/>
              <w:ind w:right="57"/>
              <w:rPr>
                <w:rFonts w:ascii="Arial" w:hAnsi="Arial" w:cs="Arial"/>
                <w:sz w:val="22"/>
                <w:lang w:val="en-GB"/>
              </w:rPr>
            </w:pPr>
            <w:bookmarkStart w:id="252" w:name="_Hlk42772540"/>
            <w:r w:rsidRPr="00761A55">
              <w:rPr>
                <w:rFonts w:ascii="Arial" w:hAnsi="Arial"/>
                <w:sz w:val="22"/>
                <w:lang w:val="en-GB"/>
              </w:rPr>
              <w:t>..................................................................</w:t>
            </w:r>
          </w:p>
          <w:p w14:paraId="6D77B472" w14:textId="77777777" w:rsidR="002E2339" w:rsidRPr="00761A55" w:rsidRDefault="002E2339" w:rsidP="008272BB">
            <w:pPr>
              <w:tabs>
                <w:tab w:val="left" w:pos="5812"/>
              </w:tabs>
              <w:spacing w:line="276" w:lineRule="auto"/>
              <w:ind w:right="57"/>
              <w:rPr>
                <w:rFonts w:ascii="Arial" w:hAnsi="Arial" w:cs="Arial"/>
                <w:b/>
                <w:bCs/>
                <w:sz w:val="22"/>
                <w:lang w:val="en-GB"/>
              </w:rPr>
            </w:pPr>
            <w:r w:rsidRPr="00761A55">
              <w:rPr>
                <w:rFonts w:ascii="Arial" w:hAnsi="Arial"/>
                <w:b/>
                <w:bCs/>
                <w:sz w:val="22"/>
                <w:lang w:val="en-GB"/>
              </w:rPr>
              <w:t>Tomáš Hebelka, MSc</w:t>
            </w:r>
          </w:p>
          <w:p w14:paraId="24525E0B" w14:textId="77777777" w:rsidR="002E2339" w:rsidRPr="00761A55" w:rsidRDefault="002E2339" w:rsidP="008272BB">
            <w:pPr>
              <w:tabs>
                <w:tab w:val="left" w:pos="5812"/>
              </w:tabs>
              <w:spacing w:line="276" w:lineRule="auto"/>
              <w:ind w:right="57"/>
              <w:rPr>
                <w:rFonts w:ascii="Arial" w:hAnsi="Arial" w:cs="Arial"/>
                <w:sz w:val="22"/>
                <w:lang w:val="en-GB"/>
              </w:rPr>
            </w:pPr>
            <w:r w:rsidRPr="00761A55">
              <w:rPr>
                <w:rFonts w:ascii="Arial" w:hAnsi="Arial"/>
                <w:sz w:val="22"/>
                <w:lang w:val="en-GB"/>
              </w:rPr>
              <w:t>Chief executive officer</w:t>
            </w:r>
          </w:p>
          <w:p w14:paraId="06EEA3BE" w14:textId="77777777" w:rsidR="002E2339" w:rsidRPr="00761A55" w:rsidRDefault="002E2339" w:rsidP="008272BB">
            <w:pPr>
              <w:tabs>
                <w:tab w:val="left" w:pos="5812"/>
              </w:tabs>
              <w:spacing w:line="276" w:lineRule="auto"/>
              <w:ind w:right="57"/>
              <w:rPr>
                <w:rFonts w:ascii="Arial" w:hAnsi="Arial" w:cs="Arial"/>
                <w:sz w:val="22"/>
                <w:lang w:val="en-GB"/>
              </w:rPr>
            </w:pPr>
            <w:r w:rsidRPr="00761A55">
              <w:rPr>
                <w:rFonts w:ascii="Arial" w:hAnsi="Arial"/>
                <w:sz w:val="22"/>
                <w:lang w:val="en-GB"/>
              </w:rPr>
              <w:t xml:space="preserve">on behalf of the Contracting Authority </w:t>
            </w:r>
          </w:p>
          <w:p w14:paraId="0C0C580A" w14:textId="77777777" w:rsidR="002E2339" w:rsidRPr="00761A55" w:rsidRDefault="002E2339" w:rsidP="008272BB">
            <w:pPr>
              <w:autoSpaceDE/>
              <w:autoSpaceDN/>
              <w:adjustRightInd/>
              <w:spacing w:after="120" w:line="276" w:lineRule="auto"/>
              <w:rPr>
                <w:rFonts w:ascii="Arial" w:hAnsi="Arial" w:cs="Arial"/>
                <w:lang w:val="en-GB"/>
              </w:rPr>
            </w:pPr>
            <w:r w:rsidRPr="00761A55">
              <w:rPr>
                <w:rFonts w:ascii="Arial" w:hAnsi="Arial"/>
                <w:sz w:val="22"/>
                <w:lang w:val="en-GB"/>
              </w:rPr>
              <w:t>STÁTNÍ TISKÁRNA CENIN, státní podnik</w:t>
            </w:r>
            <w:bookmarkEnd w:id="252"/>
          </w:p>
        </w:tc>
        <w:tc>
          <w:tcPr>
            <w:tcW w:w="4308" w:type="dxa"/>
            <w:shd w:val="clear" w:color="auto" w:fill="auto"/>
          </w:tcPr>
          <w:p w14:paraId="509A2AF5" w14:textId="77777777" w:rsidR="002E2339" w:rsidRPr="00761A55" w:rsidRDefault="002E2339" w:rsidP="008272BB">
            <w:pPr>
              <w:widowControl w:val="0"/>
              <w:spacing w:after="120" w:line="288" w:lineRule="auto"/>
              <w:ind w:right="57"/>
              <w:rPr>
                <w:rFonts w:ascii="Arial" w:hAnsi="Arial" w:cs="Arial"/>
                <w:lang w:val="en-GB"/>
              </w:rPr>
            </w:pPr>
          </w:p>
        </w:tc>
      </w:tr>
    </w:tbl>
    <w:p w14:paraId="4A0B3E14" w14:textId="77777777" w:rsidR="008272BB" w:rsidRDefault="008272BB"/>
    <w:sectPr w:rsidR="008272BB" w:rsidSect="008272BB">
      <w:headerReference w:type="default" r:id="rId22"/>
      <w:footerReference w:type="default" r:id="rId23"/>
      <w:headerReference w:type="first" r:id="rId24"/>
      <w:type w:val="continuous"/>
      <w:pgSz w:w="11906" w:h="16838" w:code="9"/>
      <w:pgMar w:top="1560" w:right="1418" w:bottom="1247" w:left="1418" w:header="709" w:footer="709" w:gutter="0"/>
      <w:pgNumType w:start="1"/>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5DFA2" w14:textId="77777777" w:rsidR="00116631" w:rsidRDefault="00116631" w:rsidP="002E2339">
      <w:r>
        <w:separator/>
      </w:r>
    </w:p>
  </w:endnote>
  <w:endnote w:type="continuationSeparator" w:id="0">
    <w:p w14:paraId="4298EFD2" w14:textId="77777777" w:rsidR="00116631" w:rsidRDefault="00116631" w:rsidP="002E2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6589766"/>
      <w:docPartObj>
        <w:docPartGallery w:val="Page Numbers (Bottom of Page)"/>
        <w:docPartUnique/>
      </w:docPartObj>
    </w:sdtPr>
    <w:sdtEndPr/>
    <w:sdtContent>
      <w:sdt>
        <w:sdtPr>
          <w:id w:val="-1769616900"/>
          <w:docPartObj>
            <w:docPartGallery w:val="Page Numbers (Top of Page)"/>
            <w:docPartUnique/>
          </w:docPartObj>
        </w:sdtPr>
        <w:sdtEndPr/>
        <w:sdtContent>
          <w:p w14:paraId="1037E859" w14:textId="77777777" w:rsidR="00487F83" w:rsidRDefault="00487F83">
            <w:pPr>
              <w:pStyle w:val="Zpat"/>
              <w:jc w:val="right"/>
            </w:pPr>
            <w:r>
              <w:rPr>
                <w:rFonts w:ascii="Arial" w:hAnsi="Arial" w:cs="Arial"/>
              </w:rPr>
              <w:t>Page</w:t>
            </w:r>
            <w:r w:rsidRPr="002E2339">
              <w:rPr>
                <w:rFonts w:ascii="Arial" w:hAnsi="Arial" w:cs="Arial"/>
              </w:rPr>
              <w:t xml:space="preserve"> </w:t>
            </w:r>
            <w:r w:rsidRPr="002E2339">
              <w:rPr>
                <w:rFonts w:ascii="Arial" w:hAnsi="Arial" w:cs="Arial"/>
                <w:b/>
                <w:bCs/>
              </w:rPr>
              <w:fldChar w:fldCharType="begin"/>
            </w:r>
            <w:r w:rsidRPr="002E2339">
              <w:rPr>
                <w:rFonts w:ascii="Arial" w:hAnsi="Arial" w:cs="Arial"/>
                <w:b/>
                <w:bCs/>
              </w:rPr>
              <w:instrText>PAGE</w:instrText>
            </w:r>
            <w:r w:rsidRPr="002E2339">
              <w:rPr>
                <w:rFonts w:ascii="Arial" w:hAnsi="Arial" w:cs="Arial"/>
                <w:b/>
                <w:bCs/>
              </w:rPr>
              <w:fldChar w:fldCharType="separate"/>
            </w:r>
            <w:r w:rsidRPr="002E2339">
              <w:rPr>
                <w:rFonts w:ascii="Arial" w:hAnsi="Arial" w:cs="Arial"/>
                <w:b/>
                <w:bCs/>
              </w:rPr>
              <w:t>2</w:t>
            </w:r>
            <w:r w:rsidRPr="002E2339">
              <w:rPr>
                <w:rFonts w:ascii="Arial" w:hAnsi="Arial" w:cs="Arial"/>
                <w:b/>
                <w:bCs/>
              </w:rPr>
              <w:fldChar w:fldCharType="end"/>
            </w:r>
            <w:r w:rsidRPr="002E2339">
              <w:rPr>
                <w:rFonts w:ascii="Arial" w:hAnsi="Arial" w:cs="Arial"/>
              </w:rPr>
              <w:t xml:space="preserve"> </w:t>
            </w:r>
            <w:r>
              <w:rPr>
                <w:rFonts w:ascii="Arial" w:hAnsi="Arial" w:cs="Arial"/>
              </w:rPr>
              <w:t>/</w:t>
            </w:r>
            <w:r w:rsidRPr="002E2339">
              <w:rPr>
                <w:rFonts w:ascii="Arial" w:hAnsi="Arial" w:cs="Arial"/>
              </w:rPr>
              <w:t xml:space="preserve"> </w:t>
            </w:r>
            <w:r w:rsidRPr="002E2339">
              <w:rPr>
                <w:rFonts w:ascii="Arial" w:hAnsi="Arial" w:cs="Arial"/>
                <w:b/>
                <w:bCs/>
              </w:rPr>
              <w:fldChar w:fldCharType="begin"/>
            </w:r>
            <w:r w:rsidRPr="002E2339">
              <w:rPr>
                <w:rFonts w:ascii="Arial" w:hAnsi="Arial" w:cs="Arial"/>
                <w:b/>
                <w:bCs/>
              </w:rPr>
              <w:instrText>NUMPAGES</w:instrText>
            </w:r>
            <w:r w:rsidRPr="002E2339">
              <w:rPr>
                <w:rFonts w:ascii="Arial" w:hAnsi="Arial" w:cs="Arial"/>
                <w:b/>
                <w:bCs/>
              </w:rPr>
              <w:fldChar w:fldCharType="separate"/>
            </w:r>
            <w:r w:rsidRPr="002E2339">
              <w:rPr>
                <w:rFonts w:ascii="Arial" w:hAnsi="Arial" w:cs="Arial"/>
                <w:b/>
                <w:bCs/>
              </w:rPr>
              <w:t>2</w:t>
            </w:r>
            <w:r w:rsidRPr="002E2339">
              <w:rPr>
                <w:rFonts w:ascii="Arial" w:hAnsi="Arial" w:cs="Arial"/>
                <w:b/>
                <w:bCs/>
              </w:rPr>
              <w:fldChar w:fldCharType="end"/>
            </w:r>
          </w:p>
        </w:sdtContent>
      </w:sdt>
    </w:sdtContent>
  </w:sdt>
  <w:p w14:paraId="4BD9576D" w14:textId="77777777" w:rsidR="00487F83" w:rsidRPr="00C858F6" w:rsidRDefault="00487F83" w:rsidP="008272BB">
    <w:pPr>
      <w:pStyle w:val="Zpa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26A4E" w14:textId="77777777" w:rsidR="00116631" w:rsidRDefault="00116631" w:rsidP="002E2339">
      <w:r>
        <w:separator/>
      </w:r>
    </w:p>
  </w:footnote>
  <w:footnote w:type="continuationSeparator" w:id="0">
    <w:p w14:paraId="079F40F9" w14:textId="77777777" w:rsidR="00116631" w:rsidRDefault="00116631" w:rsidP="002E2339">
      <w:r>
        <w:continuationSeparator/>
      </w:r>
    </w:p>
  </w:footnote>
  <w:footnote w:id="1">
    <w:p w14:paraId="0D484FA1" w14:textId="044DB665" w:rsidR="00487F83" w:rsidRPr="00177778" w:rsidRDefault="00487F83" w:rsidP="002E2339">
      <w:pPr>
        <w:pStyle w:val="Textpoznpodarou"/>
        <w:rPr>
          <w:sz w:val="18"/>
          <w:szCs w:val="18"/>
        </w:rPr>
      </w:pPr>
      <w:r w:rsidRPr="00AF6C92">
        <w:rPr>
          <w:rStyle w:val="Znakapoznpodarou"/>
          <w:sz w:val="18"/>
          <w:szCs w:val="18"/>
        </w:rPr>
        <w:footnoteRef/>
      </w:r>
      <w:r w:rsidRPr="00AF6C92">
        <w:rPr>
          <w:sz w:val="18"/>
          <w:szCs w:val="18"/>
        </w:rPr>
        <w:t xml:space="preserve"> Please find the English version of the A</w:t>
      </w:r>
      <w:r>
        <w:rPr>
          <w:sz w:val="18"/>
          <w:szCs w:val="18"/>
        </w:rPr>
        <w:t>ct</w:t>
      </w:r>
      <w:r w:rsidRPr="00AF6C92">
        <w:rPr>
          <w:sz w:val="18"/>
          <w:szCs w:val="18"/>
        </w:rPr>
        <w:t xml:space="preserve"> under this link: </w:t>
      </w:r>
      <w:hyperlink r:id="rId1" w:history="1">
        <w:r w:rsidRPr="000902BE">
          <w:rPr>
            <w:rStyle w:val="Hypertextovodkaz"/>
          </w:rPr>
          <w:t>https://portal-vz.cz/wp-content/uploads/2019/06/Zakon-c-134_2016-Sb-o-zadavani-verejnych-zakazek-EN.pdf</w:t>
        </w:r>
      </w:hyperlink>
      <w:r w:rsidRPr="00177778">
        <w:t xml:space="preserve"> </w:t>
      </w:r>
      <w:r>
        <w:rPr>
          <w:sz w:val="18"/>
          <w:szCs w:val="18"/>
        </w:rPr>
        <w:t>Please note that unfortunately it is not the final version of the Act, which has been amended afterwards.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9F3F3" w14:textId="77777777" w:rsidR="00487F83" w:rsidRPr="00FE013D" w:rsidRDefault="00487F83" w:rsidP="008272BB">
    <w:pPr>
      <w:pStyle w:val="Zhlav"/>
      <w:tabs>
        <w:tab w:val="clear" w:pos="4536"/>
        <w:tab w:val="clear" w:pos="9072"/>
        <w:tab w:val="left" w:pos="8121"/>
      </w:tabs>
      <w:spacing w:line="276" w:lineRule="auto"/>
      <w:jc w:val="right"/>
      <w:rPr>
        <w:rFonts w:ascii="Arial" w:hAnsi="Arial" w:cs="Arial"/>
        <w:sz w:val="22"/>
        <w:szCs w:val="22"/>
      </w:rPr>
    </w:pPr>
    <w:r w:rsidRPr="00E767EF">
      <w:rPr>
        <w:rFonts w:ascii="Arial" w:hAnsi="Arial" w:cs="Arial"/>
        <w:sz w:val="22"/>
        <w:szCs w:val="22"/>
      </w:rPr>
      <w:t>STC/6130/FÚ/2020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DA134" w14:textId="77777777" w:rsidR="00487F83" w:rsidRDefault="00487F83" w:rsidP="008272BB">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F5D72"/>
    <w:multiLevelType w:val="hybridMultilevel"/>
    <w:tmpl w:val="4F422C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921F05"/>
    <w:multiLevelType w:val="multilevel"/>
    <w:tmpl w:val="64A6CE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b/>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FD369A"/>
    <w:multiLevelType w:val="hybridMultilevel"/>
    <w:tmpl w:val="C818D0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0653F1"/>
    <w:multiLevelType w:val="hybridMultilevel"/>
    <w:tmpl w:val="F61C5418"/>
    <w:lvl w:ilvl="0" w:tplc="6D3E5D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0E5BF3"/>
    <w:multiLevelType w:val="hybridMultilevel"/>
    <w:tmpl w:val="61686A4A"/>
    <w:lvl w:ilvl="0" w:tplc="04050017">
      <w:start w:val="1"/>
      <w:numFmt w:val="lowerLetter"/>
      <w:lvlText w:val="%1)"/>
      <w:lvlJc w:val="left"/>
      <w:pPr>
        <w:ind w:left="2226" w:hanging="360"/>
      </w:pPr>
    </w:lvl>
    <w:lvl w:ilvl="1" w:tplc="04050019" w:tentative="1">
      <w:start w:val="1"/>
      <w:numFmt w:val="lowerLetter"/>
      <w:lvlText w:val="%2."/>
      <w:lvlJc w:val="left"/>
      <w:pPr>
        <w:ind w:left="2946" w:hanging="360"/>
      </w:pPr>
    </w:lvl>
    <w:lvl w:ilvl="2" w:tplc="0405001B">
      <w:start w:val="1"/>
      <w:numFmt w:val="lowerRoman"/>
      <w:lvlText w:val="%3."/>
      <w:lvlJc w:val="right"/>
      <w:pPr>
        <w:ind w:left="3666" w:hanging="180"/>
      </w:pPr>
    </w:lvl>
    <w:lvl w:ilvl="3" w:tplc="0405000F" w:tentative="1">
      <w:start w:val="1"/>
      <w:numFmt w:val="decimal"/>
      <w:lvlText w:val="%4."/>
      <w:lvlJc w:val="left"/>
      <w:pPr>
        <w:ind w:left="4386" w:hanging="360"/>
      </w:pPr>
    </w:lvl>
    <w:lvl w:ilvl="4" w:tplc="04050019" w:tentative="1">
      <w:start w:val="1"/>
      <w:numFmt w:val="lowerLetter"/>
      <w:lvlText w:val="%5."/>
      <w:lvlJc w:val="left"/>
      <w:pPr>
        <w:ind w:left="5106" w:hanging="360"/>
      </w:pPr>
    </w:lvl>
    <w:lvl w:ilvl="5" w:tplc="0405001B" w:tentative="1">
      <w:start w:val="1"/>
      <w:numFmt w:val="lowerRoman"/>
      <w:lvlText w:val="%6."/>
      <w:lvlJc w:val="right"/>
      <w:pPr>
        <w:ind w:left="5826" w:hanging="180"/>
      </w:pPr>
    </w:lvl>
    <w:lvl w:ilvl="6" w:tplc="0405000F" w:tentative="1">
      <w:start w:val="1"/>
      <w:numFmt w:val="decimal"/>
      <w:lvlText w:val="%7."/>
      <w:lvlJc w:val="left"/>
      <w:pPr>
        <w:ind w:left="6546" w:hanging="360"/>
      </w:pPr>
    </w:lvl>
    <w:lvl w:ilvl="7" w:tplc="04050019" w:tentative="1">
      <w:start w:val="1"/>
      <w:numFmt w:val="lowerLetter"/>
      <w:lvlText w:val="%8."/>
      <w:lvlJc w:val="left"/>
      <w:pPr>
        <w:ind w:left="7266" w:hanging="360"/>
      </w:pPr>
    </w:lvl>
    <w:lvl w:ilvl="8" w:tplc="0405001B" w:tentative="1">
      <w:start w:val="1"/>
      <w:numFmt w:val="lowerRoman"/>
      <w:lvlText w:val="%9."/>
      <w:lvlJc w:val="right"/>
      <w:pPr>
        <w:ind w:left="7986" w:hanging="180"/>
      </w:pPr>
    </w:lvl>
  </w:abstractNum>
  <w:abstractNum w:abstractNumId="5" w15:restartNumberingAfterBreak="0">
    <w:nsid w:val="0C8D3B4B"/>
    <w:multiLevelType w:val="multilevel"/>
    <w:tmpl w:val="3A88DE3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E405517"/>
    <w:multiLevelType w:val="hybridMultilevel"/>
    <w:tmpl w:val="54584B22"/>
    <w:lvl w:ilvl="0" w:tplc="08842524">
      <w:start w:val="1"/>
      <w:numFmt w:val="lowerLetter"/>
      <w:lvlText w:val="%1)"/>
      <w:lvlJc w:val="left"/>
      <w:pPr>
        <w:ind w:left="2134"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73162C"/>
    <w:multiLevelType w:val="multilevel"/>
    <w:tmpl w:val="784EEBFE"/>
    <w:lvl w:ilvl="0">
      <w:start w:val="8"/>
      <w:numFmt w:val="decimal"/>
      <w:lvlText w:val="%1"/>
      <w:lvlJc w:val="left"/>
      <w:pPr>
        <w:ind w:left="480" w:hanging="480"/>
      </w:pPr>
      <w:rPr>
        <w:b w:val="0"/>
      </w:rPr>
    </w:lvl>
    <w:lvl w:ilvl="1">
      <w:start w:val="2"/>
      <w:numFmt w:val="decimal"/>
      <w:lvlText w:val="%1.%2"/>
      <w:lvlJc w:val="left"/>
      <w:pPr>
        <w:ind w:left="1330" w:hanging="480"/>
      </w:pPr>
      <w:rPr>
        <w:b w:val="0"/>
      </w:rPr>
    </w:lvl>
    <w:lvl w:ilvl="2">
      <w:start w:val="1"/>
      <w:numFmt w:val="decimal"/>
      <w:lvlText w:val="%1.%2.%3"/>
      <w:lvlJc w:val="left"/>
      <w:pPr>
        <w:ind w:left="2420" w:hanging="720"/>
      </w:pPr>
      <w:rPr>
        <w:b w:val="0"/>
      </w:rPr>
    </w:lvl>
    <w:lvl w:ilvl="3">
      <w:start w:val="1"/>
      <w:numFmt w:val="decimal"/>
      <w:lvlText w:val="%1.%2.%3.%4"/>
      <w:lvlJc w:val="left"/>
      <w:pPr>
        <w:ind w:left="3270" w:hanging="720"/>
      </w:pPr>
      <w:rPr>
        <w:b w:val="0"/>
      </w:rPr>
    </w:lvl>
    <w:lvl w:ilvl="4">
      <w:start w:val="1"/>
      <w:numFmt w:val="decimal"/>
      <w:lvlText w:val="%1.%2.%3.%4.%5"/>
      <w:lvlJc w:val="left"/>
      <w:pPr>
        <w:ind w:left="4480" w:hanging="1080"/>
      </w:pPr>
      <w:rPr>
        <w:b w:val="0"/>
      </w:rPr>
    </w:lvl>
    <w:lvl w:ilvl="5">
      <w:start w:val="1"/>
      <w:numFmt w:val="decimal"/>
      <w:lvlText w:val="%1.%2.%3.%4.%5.%6"/>
      <w:lvlJc w:val="left"/>
      <w:pPr>
        <w:ind w:left="5330" w:hanging="1080"/>
      </w:pPr>
      <w:rPr>
        <w:b w:val="0"/>
      </w:rPr>
    </w:lvl>
    <w:lvl w:ilvl="6">
      <w:start w:val="1"/>
      <w:numFmt w:val="decimal"/>
      <w:lvlText w:val="%1.%2.%3.%4.%5.%6.%7"/>
      <w:lvlJc w:val="left"/>
      <w:pPr>
        <w:ind w:left="6540" w:hanging="1440"/>
      </w:pPr>
      <w:rPr>
        <w:b w:val="0"/>
      </w:rPr>
    </w:lvl>
    <w:lvl w:ilvl="7">
      <w:start w:val="1"/>
      <w:numFmt w:val="decimal"/>
      <w:lvlText w:val="%1.%2.%3.%4.%5.%6.%7.%8"/>
      <w:lvlJc w:val="left"/>
      <w:pPr>
        <w:ind w:left="7390" w:hanging="1440"/>
      </w:pPr>
      <w:rPr>
        <w:b w:val="0"/>
      </w:rPr>
    </w:lvl>
    <w:lvl w:ilvl="8">
      <w:start w:val="1"/>
      <w:numFmt w:val="decimal"/>
      <w:lvlText w:val="%1.%2.%3.%4.%5.%6.%7.%8.%9"/>
      <w:lvlJc w:val="left"/>
      <w:pPr>
        <w:ind w:left="8600" w:hanging="1800"/>
      </w:pPr>
      <w:rPr>
        <w:b w:val="0"/>
      </w:rPr>
    </w:lvl>
  </w:abstractNum>
  <w:abstractNum w:abstractNumId="8" w15:restartNumberingAfterBreak="0">
    <w:nsid w:val="13596415"/>
    <w:multiLevelType w:val="hybridMultilevel"/>
    <w:tmpl w:val="9C14153E"/>
    <w:lvl w:ilvl="0" w:tplc="04050017">
      <w:start w:val="1"/>
      <w:numFmt w:val="lowerLetter"/>
      <w:lvlText w:val="%1)"/>
      <w:lvlJc w:val="left"/>
      <w:pPr>
        <w:ind w:left="915" w:hanging="360"/>
      </w:pPr>
    </w:lvl>
    <w:lvl w:ilvl="1" w:tplc="04050001">
      <w:start w:val="1"/>
      <w:numFmt w:val="bullet"/>
      <w:lvlText w:val=""/>
      <w:lvlJc w:val="left"/>
      <w:pPr>
        <w:ind w:left="1635" w:hanging="360"/>
      </w:pPr>
      <w:rPr>
        <w:rFonts w:ascii="Symbol" w:hAnsi="Symbol" w:hint="default"/>
      </w:rPr>
    </w:lvl>
    <w:lvl w:ilvl="2" w:tplc="0405001B">
      <w:start w:val="1"/>
      <w:numFmt w:val="lowerRoman"/>
      <w:lvlText w:val="%3."/>
      <w:lvlJc w:val="right"/>
      <w:pPr>
        <w:ind w:left="2355" w:hanging="180"/>
      </w:pPr>
    </w:lvl>
    <w:lvl w:ilvl="3" w:tplc="04050001">
      <w:start w:val="1"/>
      <w:numFmt w:val="bullet"/>
      <w:lvlText w:val=""/>
      <w:lvlJc w:val="left"/>
      <w:pPr>
        <w:ind w:left="3075" w:hanging="360"/>
      </w:pPr>
      <w:rPr>
        <w:rFonts w:ascii="Symbol" w:hAnsi="Symbol" w:hint="default"/>
      </w:rPr>
    </w:lvl>
    <w:lvl w:ilvl="4" w:tplc="04050001">
      <w:start w:val="1"/>
      <w:numFmt w:val="bullet"/>
      <w:lvlText w:val=""/>
      <w:lvlJc w:val="left"/>
      <w:pPr>
        <w:ind w:left="3795" w:hanging="360"/>
      </w:pPr>
      <w:rPr>
        <w:rFonts w:ascii="Symbol" w:hAnsi="Symbol" w:hint="default"/>
      </w:rPr>
    </w:lvl>
    <w:lvl w:ilvl="5" w:tplc="0405001B">
      <w:start w:val="1"/>
      <w:numFmt w:val="lowerRoman"/>
      <w:lvlText w:val="%6."/>
      <w:lvlJc w:val="right"/>
      <w:pPr>
        <w:ind w:left="4515" w:hanging="180"/>
      </w:pPr>
    </w:lvl>
    <w:lvl w:ilvl="6" w:tplc="0405000F" w:tentative="1">
      <w:start w:val="1"/>
      <w:numFmt w:val="decimal"/>
      <w:lvlText w:val="%7."/>
      <w:lvlJc w:val="left"/>
      <w:pPr>
        <w:ind w:left="5235" w:hanging="360"/>
      </w:pPr>
    </w:lvl>
    <w:lvl w:ilvl="7" w:tplc="04050019" w:tentative="1">
      <w:start w:val="1"/>
      <w:numFmt w:val="lowerLetter"/>
      <w:lvlText w:val="%8."/>
      <w:lvlJc w:val="left"/>
      <w:pPr>
        <w:ind w:left="5955" w:hanging="360"/>
      </w:pPr>
    </w:lvl>
    <w:lvl w:ilvl="8" w:tplc="0405001B" w:tentative="1">
      <w:start w:val="1"/>
      <w:numFmt w:val="lowerRoman"/>
      <w:lvlText w:val="%9."/>
      <w:lvlJc w:val="right"/>
      <w:pPr>
        <w:ind w:left="6675" w:hanging="180"/>
      </w:pPr>
    </w:lvl>
  </w:abstractNum>
  <w:abstractNum w:abstractNumId="9" w15:restartNumberingAfterBreak="0">
    <w:nsid w:val="141D581C"/>
    <w:multiLevelType w:val="multilevel"/>
    <w:tmpl w:val="AEF8DC08"/>
    <w:styleLink w:val="cpNumbering"/>
    <w:lvl w:ilvl="0">
      <w:start w:val="1"/>
      <w:numFmt w:val="lowerLetter"/>
      <w:pStyle w:val="cpListNumber"/>
      <w:lvlText w:val="%1)"/>
      <w:lvlJc w:val="left"/>
      <w:pPr>
        <w:ind w:left="360" w:hanging="360"/>
      </w:pPr>
      <w:rPr>
        <w:color w:val="auto"/>
      </w:rPr>
    </w:lvl>
    <w:lvl w:ilvl="1">
      <w:start w:val="1"/>
      <w:numFmt w:val="decimal"/>
      <w:pStyle w:val="cpListNumber2"/>
      <w:lvlText w:val="%1.%2."/>
      <w:lvlJc w:val="left"/>
      <w:pPr>
        <w:tabs>
          <w:tab w:val="num" w:pos="1134"/>
        </w:tabs>
        <w:ind w:left="1134" w:hanging="680"/>
      </w:pPr>
      <w:rPr>
        <w:rFonts w:hint="default"/>
        <w:color w:val="auto"/>
      </w:rPr>
    </w:lvl>
    <w:lvl w:ilvl="2">
      <w:start w:val="1"/>
      <w:numFmt w:val="decimal"/>
      <w:pStyle w:val="cpListNumber3"/>
      <w:lvlText w:val="%1.%2.%3."/>
      <w:lvlJc w:val="left"/>
      <w:pPr>
        <w:tabs>
          <w:tab w:val="num" w:pos="2041"/>
        </w:tabs>
        <w:ind w:left="2041" w:hanging="907"/>
      </w:pPr>
      <w:rPr>
        <w:rFonts w:hint="default"/>
        <w:color w:val="auto"/>
      </w:rPr>
    </w:lvl>
    <w:lvl w:ilvl="3">
      <w:start w:val="1"/>
      <w:numFmt w:val="decimal"/>
      <w:pStyle w:val="cpListNumber4"/>
      <w:lvlText w:val="%1.%2.%3.%4."/>
      <w:lvlJc w:val="left"/>
      <w:pPr>
        <w:tabs>
          <w:tab w:val="num" w:pos="3175"/>
        </w:tabs>
        <w:ind w:left="3175" w:hanging="1134"/>
      </w:pPr>
      <w:rPr>
        <w:rFonts w:hint="default"/>
        <w:color w:val="auto"/>
      </w:rPr>
    </w:lvl>
    <w:lvl w:ilvl="4">
      <w:start w:val="1"/>
      <w:numFmt w:val="decimal"/>
      <w:pStyle w:val="cpListNumber5"/>
      <w:lvlText w:val="%1.%2.%3.%4.%5."/>
      <w:lvlJc w:val="left"/>
      <w:pPr>
        <w:tabs>
          <w:tab w:val="num" w:pos="4536"/>
        </w:tabs>
        <w:ind w:left="4536" w:hanging="1361"/>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6B2595F"/>
    <w:multiLevelType w:val="hybridMultilevel"/>
    <w:tmpl w:val="95C41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F443F7"/>
    <w:multiLevelType w:val="hybridMultilevel"/>
    <w:tmpl w:val="197E5EE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E47480A"/>
    <w:multiLevelType w:val="multilevel"/>
    <w:tmpl w:val="75E0B164"/>
    <w:styleLink w:val="NumHeading"/>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1"/>
      <w:numFmt w:val="decimal"/>
      <w:lvlText w:val="%1.%2.%3.%4."/>
      <w:lvlJc w:val="left"/>
      <w:pPr>
        <w:tabs>
          <w:tab w:val="num" w:pos="2608"/>
        </w:tabs>
        <w:ind w:left="2608" w:hanging="907"/>
      </w:pPr>
      <w:rPr>
        <w:rFonts w:ascii="Arial" w:hAnsi="Arial" w:hint="default"/>
      </w:rPr>
    </w:lvl>
    <w:lvl w:ilvl="4">
      <w:start w:val="1"/>
      <w:numFmt w:val="decimal"/>
      <w:lvlText w:val="%1.%2.%3.%4.%5."/>
      <w:lvlJc w:val="left"/>
      <w:pPr>
        <w:tabs>
          <w:tab w:val="num" w:pos="2071"/>
        </w:tabs>
        <w:ind w:left="2071"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13" w15:restartNumberingAfterBreak="0">
    <w:nsid w:val="1F7E63F4"/>
    <w:multiLevelType w:val="multilevel"/>
    <w:tmpl w:val="C3AC36A4"/>
    <w:lvl w:ilvl="0">
      <w:start w:val="19"/>
      <w:numFmt w:val="decimal"/>
      <w:lvlText w:val="%1"/>
      <w:lvlJc w:val="left"/>
      <w:pPr>
        <w:ind w:left="420" w:hanging="420"/>
      </w:pPr>
      <w:rPr>
        <w:rFonts w:hint="default"/>
      </w:rPr>
    </w:lvl>
    <w:lvl w:ilvl="1">
      <w:start w:val="1"/>
      <w:numFmt w:val="decimal"/>
      <w:lvlText w:val="%1.%2"/>
      <w:lvlJc w:val="left"/>
      <w:pPr>
        <w:ind w:left="1473" w:hanging="420"/>
      </w:pPr>
      <w:rPr>
        <w:rFonts w:hint="default"/>
      </w:rPr>
    </w:lvl>
    <w:lvl w:ilvl="2">
      <w:start w:val="1"/>
      <w:numFmt w:val="decimal"/>
      <w:lvlText w:val="%1.%2.%3"/>
      <w:lvlJc w:val="left"/>
      <w:pPr>
        <w:ind w:left="2826" w:hanging="720"/>
      </w:pPr>
      <w:rPr>
        <w:rFonts w:hint="default"/>
      </w:rPr>
    </w:lvl>
    <w:lvl w:ilvl="3">
      <w:start w:val="1"/>
      <w:numFmt w:val="decimal"/>
      <w:lvlText w:val="%1.%2.%3.%4"/>
      <w:lvlJc w:val="left"/>
      <w:pPr>
        <w:ind w:left="3879" w:hanging="720"/>
      </w:pPr>
      <w:rPr>
        <w:rFonts w:hint="default"/>
      </w:rPr>
    </w:lvl>
    <w:lvl w:ilvl="4">
      <w:start w:val="1"/>
      <w:numFmt w:val="decimal"/>
      <w:lvlText w:val="%1.%2.%3.%4.%5"/>
      <w:lvlJc w:val="left"/>
      <w:pPr>
        <w:ind w:left="5292" w:hanging="1080"/>
      </w:pPr>
      <w:rPr>
        <w:rFonts w:hint="default"/>
      </w:rPr>
    </w:lvl>
    <w:lvl w:ilvl="5">
      <w:start w:val="1"/>
      <w:numFmt w:val="decimal"/>
      <w:lvlText w:val="%1.%2.%3.%4.%5.%6"/>
      <w:lvlJc w:val="left"/>
      <w:pPr>
        <w:ind w:left="6345" w:hanging="1080"/>
      </w:pPr>
      <w:rPr>
        <w:rFonts w:hint="default"/>
      </w:rPr>
    </w:lvl>
    <w:lvl w:ilvl="6">
      <w:start w:val="1"/>
      <w:numFmt w:val="decimal"/>
      <w:lvlText w:val="%1.%2.%3.%4.%5.%6.%7"/>
      <w:lvlJc w:val="left"/>
      <w:pPr>
        <w:ind w:left="7758" w:hanging="1440"/>
      </w:pPr>
      <w:rPr>
        <w:rFonts w:hint="default"/>
      </w:rPr>
    </w:lvl>
    <w:lvl w:ilvl="7">
      <w:start w:val="1"/>
      <w:numFmt w:val="decimal"/>
      <w:lvlText w:val="%1.%2.%3.%4.%5.%6.%7.%8"/>
      <w:lvlJc w:val="left"/>
      <w:pPr>
        <w:ind w:left="8811" w:hanging="1440"/>
      </w:pPr>
      <w:rPr>
        <w:rFonts w:hint="default"/>
      </w:rPr>
    </w:lvl>
    <w:lvl w:ilvl="8">
      <w:start w:val="1"/>
      <w:numFmt w:val="decimal"/>
      <w:lvlText w:val="%1.%2.%3.%4.%5.%6.%7.%8.%9"/>
      <w:lvlJc w:val="left"/>
      <w:pPr>
        <w:ind w:left="10224" w:hanging="1800"/>
      </w:pPr>
      <w:rPr>
        <w:rFonts w:hint="default"/>
      </w:rPr>
    </w:lvl>
  </w:abstractNum>
  <w:abstractNum w:abstractNumId="14" w15:restartNumberingAfterBreak="0">
    <w:nsid w:val="20EE7E65"/>
    <w:multiLevelType w:val="hybridMultilevel"/>
    <w:tmpl w:val="A86825B0"/>
    <w:lvl w:ilvl="0" w:tplc="04050017">
      <w:start w:val="1"/>
      <w:numFmt w:val="lowerLetter"/>
      <w:lvlText w:val="%1)"/>
      <w:lvlJc w:val="left"/>
      <w:pPr>
        <w:ind w:left="915" w:hanging="360"/>
      </w:pPr>
    </w:lvl>
    <w:lvl w:ilvl="1" w:tplc="04050001">
      <w:start w:val="1"/>
      <w:numFmt w:val="bullet"/>
      <w:lvlText w:val=""/>
      <w:lvlJc w:val="left"/>
      <w:pPr>
        <w:ind w:left="1635" w:hanging="360"/>
      </w:pPr>
      <w:rPr>
        <w:rFonts w:ascii="Symbol" w:hAnsi="Symbol" w:hint="default"/>
      </w:rPr>
    </w:lvl>
    <w:lvl w:ilvl="2" w:tplc="0405001B">
      <w:start w:val="1"/>
      <w:numFmt w:val="lowerRoman"/>
      <w:lvlText w:val="%3."/>
      <w:lvlJc w:val="right"/>
      <w:pPr>
        <w:ind w:left="2355" w:hanging="180"/>
      </w:pPr>
    </w:lvl>
    <w:lvl w:ilvl="3" w:tplc="0405000F">
      <w:start w:val="1"/>
      <w:numFmt w:val="decimal"/>
      <w:lvlText w:val="%4."/>
      <w:lvlJc w:val="left"/>
      <w:pPr>
        <w:ind w:left="3075" w:hanging="360"/>
      </w:pPr>
    </w:lvl>
    <w:lvl w:ilvl="4" w:tplc="04050019">
      <w:start w:val="1"/>
      <w:numFmt w:val="lowerLetter"/>
      <w:lvlText w:val="%5."/>
      <w:lvlJc w:val="left"/>
      <w:pPr>
        <w:ind w:left="3795" w:hanging="360"/>
      </w:pPr>
    </w:lvl>
    <w:lvl w:ilvl="5" w:tplc="0405001B" w:tentative="1">
      <w:start w:val="1"/>
      <w:numFmt w:val="lowerRoman"/>
      <w:lvlText w:val="%6."/>
      <w:lvlJc w:val="right"/>
      <w:pPr>
        <w:ind w:left="4515" w:hanging="180"/>
      </w:pPr>
    </w:lvl>
    <w:lvl w:ilvl="6" w:tplc="0405000F" w:tentative="1">
      <w:start w:val="1"/>
      <w:numFmt w:val="decimal"/>
      <w:lvlText w:val="%7."/>
      <w:lvlJc w:val="left"/>
      <w:pPr>
        <w:ind w:left="5235" w:hanging="360"/>
      </w:pPr>
    </w:lvl>
    <w:lvl w:ilvl="7" w:tplc="04050019" w:tentative="1">
      <w:start w:val="1"/>
      <w:numFmt w:val="lowerLetter"/>
      <w:lvlText w:val="%8."/>
      <w:lvlJc w:val="left"/>
      <w:pPr>
        <w:ind w:left="5955" w:hanging="360"/>
      </w:pPr>
    </w:lvl>
    <w:lvl w:ilvl="8" w:tplc="0405001B" w:tentative="1">
      <w:start w:val="1"/>
      <w:numFmt w:val="lowerRoman"/>
      <w:lvlText w:val="%9."/>
      <w:lvlJc w:val="right"/>
      <w:pPr>
        <w:ind w:left="6675" w:hanging="180"/>
      </w:pPr>
    </w:lvl>
  </w:abstractNum>
  <w:abstractNum w:abstractNumId="15" w15:restartNumberingAfterBreak="0">
    <w:nsid w:val="26541358"/>
    <w:multiLevelType w:val="hybridMultilevel"/>
    <w:tmpl w:val="DA28DC26"/>
    <w:lvl w:ilvl="0" w:tplc="71289288">
      <w:start w:val="2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9F0589"/>
    <w:multiLevelType w:val="hybridMultilevel"/>
    <w:tmpl w:val="272AD1E8"/>
    <w:lvl w:ilvl="0" w:tplc="04050017">
      <w:start w:val="1"/>
      <w:numFmt w:val="lowerLetter"/>
      <w:lvlText w:val="%1)"/>
      <w:lvlJc w:val="left"/>
      <w:pPr>
        <w:ind w:left="915" w:hanging="360"/>
      </w:pPr>
    </w:lvl>
    <w:lvl w:ilvl="1" w:tplc="04050001">
      <w:start w:val="1"/>
      <w:numFmt w:val="bullet"/>
      <w:lvlText w:val=""/>
      <w:lvlJc w:val="left"/>
      <w:pPr>
        <w:ind w:left="1635" w:hanging="360"/>
      </w:pPr>
      <w:rPr>
        <w:rFonts w:ascii="Symbol" w:hAnsi="Symbol" w:hint="default"/>
      </w:rPr>
    </w:lvl>
    <w:lvl w:ilvl="2" w:tplc="0405001B">
      <w:start w:val="1"/>
      <w:numFmt w:val="lowerRoman"/>
      <w:lvlText w:val="%3."/>
      <w:lvlJc w:val="right"/>
      <w:pPr>
        <w:ind w:left="2355" w:hanging="180"/>
      </w:pPr>
    </w:lvl>
    <w:lvl w:ilvl="3" w:tplc="0405000F">
      <w:start w:val="1"/>
      <w:numFmt w:val="decimal"/>
      <w:lvlText w:val="%4."/>
      <w:lvlJc w:val="left"/>
      <w:pPr>
        <w:ind w:left="3075" w:hanging="360"/>
      </w:pPr>
    </w:lvl>
    <w:lvl w:ilvl="4" w:tplc="04050001">
      <w:start w:val="1"/>
      <w:numFmt w:val="bullet"/>
      <w:lvlText w:val=""/>
      <w:lvlJc w:val="left"/>
      <w:pPr>
        <w:ind w:left="3795" w:hanging="360"/>
      </w:pPr>
      <w:rPr>
        <w:rFonts w:ascii="Symbol" w:hAnsi="Symbol" w:hint="default"/>
      </w:rPr>
    </w:lvl>
    <w:lvl w:ilvl="5" w:tplc="0405001B">
      <w:start w:val="1"/>
      <w:numFmt w:val="lowerRoman"/>
      <w:lvlText w:val="%6."/>
      <w:lvlJc w:val="right"/>
      <w:pPr>
        <w:ind w:left="4515" w:hanging="180"/>
      </w:pPr>
    </w:lvl>
    <w:lvl w:ilvl="6" w:tplc="0405000F" w:tentative="1">
      <w:start w:val="1"/>
      <w:numFmt w:val="decimal"/>
      <w:lvlText w:val="%7."/>
      <w:lvlJc w:val="left"/>
      <w:pPr>
        <w:ind w:left="5235" w:hanging="360"/>
      </w:pPr>
    </w:lvl>
    <w:lvl w:ilvl="7" w:tplc="04050019" w:tentative="1">
      <w:start w:val="1"/>
      <w:numFmt w:val="lowerLetter"/>
      <w:lvlText w:val="%8."/>
      <w:lvlJc w:val="left"/>
      <w:pPr>
        <w:ind w:left="5955" w:hanging="360"/>
      </w:pPr>
    </w:lvl>
    <w:lvl w:ilvl="8" w:tplc="0405001B" w:tentative="1">
      <w:start w:val="1"/>
      <w:numFmt w:val="lowerRoman"/>
      <w:lvlText w:val="%9."/>
      <w:lvlJc w:val="right"/>
      <w:pPr>
        <w:ind w:left="6675" w:hanging="180"/>
      </w:pPr>
    </w:lvl>
  </w:abstractNum>
  <w:abstractNum w:abstractNumId="17" w15:restartNumberingAfterBreak="0">
    <w:nsid w:val="2E1F1314"/>
    <w:multiLevelType w:val="hybridMultilevel"/>
    <w:tmpl w:val="96B08D6E"/>
    <w:lvl w:ilvl="0" w:tplc="C5CE252C">
      <w:start w:val="2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F2016BF"/>
    <w:multiLevelType w:val="hybridMultilevel"/>
    <w:tmpl w:val="C16AA54E"/>
    <w:lvl w:ilvl="0" w:tplc="8BE2090E">
      <w:start w:val="1"/>
      <w:numFmt w:val="lowerLetter"/>
      <w:lvlText w:val="%1)"/>
      <w:lvlJc w:val="left"/>
      <w:pPr>
        <w:ind w:left="2134" w:hanging="435"/>
      </w:pPr>
      <w:rPr>
        <w:rFonts w:hint="default"/>
      </w:rPr>
    </w:lvl>
    <w:lvl w:ilvl="1" w:tplc="04050019" w:tentative="1">
      <w:start w:val="1"/>
      <w:numFmt w:val="lowerLetter"/>
      <w:lvlText w:val="%2."/>
      <w:lvlJc w:val="left"/>
      <w:pPr>
        <w:ind w:left="2779" w:hanging="360"/>
      </w:pPr>
    </w:lvl>
    <w:lvl w:ilvl="2" w:tplc="0405001B" w:tentative="1">
      <w:start w:val="1"/>
      <w:numFmt w:val="lowerRoman"/>
      <w:lvlText w:val="%3."/>
      <w:lvlJc w:val="right"/>
      <w:pPr>
        <w:ind w:left="3499" w:hanging="180"/>
      </w:pPr>
    </w:lvl>
    <w:lvl w:ilvl="3" w:tplc="0405000F" w:tentative="1">
      <w:start w:val="1"/>
      <w:numFmt w:val="decimal"/>
      <w:lvlText w:val="%4."/>
      <w:lvlJc w:val="left"/>
      <w:pPr>
        <w:ind w:left="4219" w:hanging="360"/>
      </w:pPr>
    </w:lvl>
    <w:lvl w:ilvl="4" w:tplc="04050019" w:tentative="1">
      <w:start w:val="1"/>
      <w:numFmt w:val="lowerLetter"/>
      <w:lvlText w:val="%5."/>
      <w:lvlJc w:val="left"/>
      <w:pPr>
        <w:ind w:left="4939" w:hanging="360"/>
      </w:pPr>
    </w:lvl>
    <w:lvl w:ilvl="5" w:tplc="0405001B" w:tentative="1">
      <w:start w:val="1"/>
      <w:numFmt w:val="lowerRoman"/>
      <w:lvlText w:val="%6."/>
      <w:lvlJc w:val="right"/>
      <w:pPr>
        <w:ind w:left="5659" w:hanging="180"/>
      </w:pPr>
    </w:lvl>
    <w:lvl w:ilvl="6" w:tplc="0405000F" w:tentative="1">
      <w:start w:val="1"/>
      <w:numFmt w:val="decimal"/>
      <w:lvlText w:val="%7."/>
      <w:lvlJc w:val="left"/>
      <w:pPr>
        <w:ind w:left="6379" w:hanging="360"/>
      </w:pPr>
    </w:lvl>
    <w:lvl w:ilvl="7" w:tplc="04050019" w:tentative="1">
      <w:start w:val="1"/>
      <w:numFmt w:val="lowerLetter"/>
      <w:lvlText w:val="%8."/>
      <w:lvlJc w:val="left"/>
      <w:pPr>
        <w:ind w:left="7099" w:hanging="360"/>
      </w:pPr>
    </w:lvl>
    <w:lvl w:ilvl="8" w:tplc="0405001B" w:tentative="1">
      <w:start w:val="1"/>
      <w:numFmt w:val="lowerRoman"/>
      <w:lvlText w:val="%9."/>
      <w:lvlJc w:val="right"/>
      <w:pPr>
        <w:ind w:left="7819" w:hanging="180"/>
      </w:pPr>
    </w:lvl>
  </w:abstractNum>
  <w:abstractNum w:abstractNumId="19" w15:restartNumberingAfterBreak="0">
    <w:nsid w:val="306978F2"/>
    <w:multiLevelType w:val="hybridMultilevel"/>
    <w:tmpl w:val="81DC6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820F7F"/>
    <w:multiLevelType w:val="hybridMultilevel"/>
    <w:tmpl w:val="7F72D8F4"/>
    <w:lvl w:ilvl="0" w:tplc="76F87A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9E3A62"/>
    <w:multiLevelType w:val="hybridMultilevel"/>
    <w:tmpl w:val="D1E03AAC"/>
    <w:lvl w:ilvl="0" w:tplc="3AD675F6">
      <w:numFmt w:val="bullet"/>
      <w:lvlText w:val="–"/>
      <w:lvlJc w:val="left"/>
      <w:pPr>
        <w:ind w:left="1440" w:hanging="360"/>
      </w:pPr>
      <w:rPr>
        <w:rFonts w:ascii="Arial" w:eastAsiaTheme="minorEastAsia"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36E4798C"/>
    <w:multiLevelType w:val="hybridMultilevel"/>
    <w:tmpl w:val="9A1E006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3C0E1E93"/>
    <w:multiLevelType w:val="hybridMultilevel"/>
    <w:tmpl w:val="815C3DE4"/>
    <w:lvl w:ilvl="0" w:tplc="75E8E8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5B186F"/>
    <w:multiLevelType w:val="multilevel"/>
    <w:tmpl w:val="FCC0FFE8"/>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2AF004E"/>
    <w:multiLevelType w:val="hybridMultilevel"/>
    <w:tmpl w:val="D9D2C800"/>
    <w:lvl w:ilvl="0" w:tplc="3D08C4C0">
      <w:start w:val="1"/>
      <w:numFmt w:val="lowerLetter"/>
      <w:lvlText w:val="%1)"/>
      <w:lvlJc w:val="left"/>
      <w:pPr>
        <w:ind w:left="854" w:hanging="570"/>
      </w:pPr>
      <w:rPr>
        <w:rFonts w:ascii="Arial" w:eastAsia="Times New Roman" w:hAnsi="Arial" w:cs="Times New Roman"/>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6" w15:restartNumberingAfterBreak="0">
    <w:nsid w:val="4596466E"/>
    <w:multiLevelType w:val="multilevel"/>
    <w:tmpl w:val="64A6CE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b/>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DA4AD3"/>
    <w:multiLevelType w:val="hybridMultilevel"/>
    <w:tmpl w:val="54584B22"/>
    <w:lvl w:ilvl="0" w:tplc="08842524">
      <w:start w:val="1"/>
      <w:numFmt w:val="lowerLetter"/>
      <w:lvlText w:val="%1)"/>
      <w:lvlJc w:val="left"/>
      <w:pPr>
        <w:ind w:left="2134"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9536E9"/>
    <w:multiLevelType w:val="multilevel"/>
    <w:tmpl w:val="89E45776"/>
    <w:lvl w:ilvl="0">
      <w:start w:val="1"/>
      <w:numFmt w:val="decimal"/>
      <w:lvlText w:val="%1"/>
      <w:lvlJc w:val="left"/>
      <w:pPr>
        <w:ind w:left="360" w:hanging="360"/>
      </w:pPr>
      <w:rPr>
        <w:rFonts w:ascii="Arial" w:hAnsi="Arial" w:hint="default"/>
        <w:color w:val="auto"/>
      </w:rPr>
    </w:lvl>
    <w:lvl w:ilvl="1">
      <w:start w:val="1"/>
      <w:numFmt w:val="lowerLetter"/>
      <w:lvlText w:val="%2)"/>
      <w:lvlJc w:val="left"/>
      <w:pPr>
        <w:ind w:left="1080" w:hanging="360"/>
      </w:pPr>
      <w:rPr>
        <w:rFonts w:hint="default"/>
        <w:color w:val="auto"/>
      </w:rPr>
    </w:lvl>
    <w:lvl w:ilvl="2">
      <w:start w:val="1"/>
      <w:numFmt w:val="decimal"/>
      <w:lvlText w:val="%1.%2.%3"/>
      <w:lvlJc w:val="left"/>
      <w:pPr>
        <w:ind w:left="2160" w:hanging="720"/>
      </w:pPr>
      <w:rPr>
        <w:rFonts w:ascii="Arial" w:hAnsi="Arial" w:hint="default"/>
        <w:color w:val="auto"/>
      </w:rPr>
    </w:lvl>
    <w:lvl w:ilvl="3">
      <w:start w:val="1"/>
      <w:numFmt w:val="decimal"/>
      <w:lvlText w:val="%1.%2.%3.%4"/>
      <w:lvlJc w:val="left"/>
      <w:pPr>
        <w:ind w:left="2880" w:hanging="720"/>
      </w:pPr>
      <w:rPr>
        <w:rFonts w:ascii="Arial" w:hAnsi="Arial" w:hint="default"/>
        <w:color w:val="auto"/>
      </w:rPr>
    </w:lvl>
    <w:lvl w:ilvl="4">
      <w:start w:val="1"/>
      <w:numFmt w:val="decimal"/>
      <w:lvlText w:val="%1.%2.%3.%4.%5"/>
      <w:lvlJc w:val="left"/>
      <w:pPr>
        <w:ind w:left="3960" w:hanging="1080"/>
      </w:pPr>
      <w:rPr>
        <w:rFonts w:ascii="Arial" w:hAnsi="Arial" w:hint="default"/>
        <w:color w:val="auto"/>
      </w:rPr>
    </w:lvl>
    <w:lvl w:ilvl="5">
      <w:start w:val="1"/>
      <w:numFmt w:val="decimal"/>
      <w:lvlText w:val="%1.%2.%3.%4.%5.%6"/>
      <w:lvlJc w:val="left"/>
      <w:pPr>
        <w:ind w:left="4680" w:hanging="1080"/>
      </w:pPr>
      <w:rPr>
        <w:rFonts w:ascii="Arial" w:hAnsi="Arial" w:hint="default"/>
        <w:color w:val="auto"/>
      </w:rPr>
    </w:lvl>
    <w:lvl w:ilvl="6">
      <w:start w:val="1"/>
      <w:numFmt w:val="decimal"/>
      <w:lvlText w:val="%1.%2.%3.%4.%5.%6.%7"/>
      <w:lvlJc w:val="left"/>
      <w:pPr>
        <w:ind w:left="5760" w:hanging="1440"/>
      </w:pPr>
      <w:rPr>
        <w:rFonts w:ascii="Arial" w:hAnsi="Arial" w:hint="default"/>
        <w:color w:val="auto"/>
      </w:rPr>
    </w:lvl>
    <w:lvl w:ilvl="7">
      <w:start w:val="1"/>
      <w:numFmt w:val="decimal"/>
      <w:lvlText w:val="%1.%2.%3.%4.%5.%6.%7.%8"/>
      <w:lvlJc w:val="left"/>
      <w:pPr>
        <w:ind w:left="6480" w:hanging="1440"/>
      </w:pPr>
      <w:rPr>
        <w:rFonts w:ascii="Arial" w:hAnsi="Arial" w:hint="default"/>
        <w:color w:val="auto"/>
      </w:rPr>
    </w:lvl>
    <w:lvl w:ilvl="8">
      <w:start w:val="1"/>
      <w:numFmt w:val="decimal"/>
      <w:lvlText w:val="%1.%2.%3.%4.%5.%6.%7.%8.%9"/>
      <w:lvlJc w:val="left"/>
      <w:pPr>
        <w:ind w:left="7200" w:hanging="1440"/>
      </w:pPr>
      <w:rPr>
        <w:rFonts w:ascii="Arial" w:hAnsi="Arial" w:hint="default"/>
        <w:color w:val="auto"/>
      </w:rPr>
    </w:lvl>
  </w:abstractNum>
  <w:abstractNum w:abstractNumId="29" w15:restartNumberingAfterBreak="0">
    <w:nsid w:val="5136393A"/>
    <w:multiLevelType w:val="hybridMultilevel"/>
    <w:tmpl w:val="0014559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52D16065"/>
    <w:multiLevelType w:val="hybridMultilevel"/>
    <w:tmpl w:val="F198DD14"/>
    <w:lvl w:ilvl="0" w:tplc="C66A47AC">
      <w:start w:val="17"/>
      <w:numFmt w:val="decimal"/>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1" w15:restartNumberingAfterBreak="0">
    <w:nsid w:val="54F87C51"/>
    <w:multiLevelType w:val="multilevel"/>
    <w:tmpl w:val="107228A6"/>
    <w:lvl w:ilvl="0">
      <w:start w:val="19"/>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56C50561"/>
    <w:multiLevelType w:val="multilevel"/>
    <w:tmpl w:val="B9E65BA8"/>
    <w:lvl w:ilvl="0">
      <w:start w:val="1"/>
      <w:numFmt w:val="decimal"/>
      <w:lvlText w:val="%1."/>
      <w:lvlJc w:val="left"/>
      <w:pPr>
        <w:ind w:left="568" w:hanging="142"/>
      </w:pPr>
      <w:rPr>
        <w:rFonts w:hint="default"/>
        <w:b/>
      </w:rPr>
    </w:lvl>
    <w:lvl w:ilvl="1">
      <w:start w:val="1"/>
      <w:numFmt w:val="decimal"/>
      <w:isLgl/>
      <w:lvlText w:val="%1.%2"/>
      <w:lvlJc w:val="left"/>
      <w:pPr>
        <w:ind w:left="928" w:hanging="360"/>
      </w:pPr>
      <w:rPr>
        <w:rFonts w:ascii="Arial" w:hAnsi="Arial" w:cs="Arial" w:hint="default"/>
        <w:b/>
        <w:sz w:val="22"/>
        <w:szCs w:val="22"/>
        <w:u w:val="none"/>
      </w:rPr>
    </w:lvl>
    <w:lvl w:ilvl="2">
      <w:start w:val="1"/>
      <w:numFmt w:val="decimal"/>
      <w:isLgl/>
      <w:lvlText w:val="%1.%2.%3"/>
      <w:lvlJc w:val="left"/>
      <w:pPr>
        <w:ind w:left="1866" w:hanging="720"/>
      </w:pPr>
      <w:rPr>
        <w:rFonts w:hint="default"/>
        <w:b/>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33" w15:restartNumberingAfterBreak="0">
    <w:nsid w:val="580F1130"/>
    <w:multiLevelType w:val="hybridMultilevel"/>
    <w:tmpl w:val="D54A139A"/>
    <w:lvl w:ilvl="0" w:tplc="04050017">
      <w:start w:val="1"/>
      <w:numFmt w:val="lowerLetter"/>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34" w15:restartNumberingAfterBreak="0">
    <w:nsid w:val="5DA41AE4"/>
    <w:multiLevelType w:val="hybridMultilevel"/>
    <w:tmpl w:val="8B1C38CE"/>
    <w:lvl w:ilvl="0" w:tplc="04050005">
      <w:start w:val="1"/>
      <w:numFmt w:val="bullet"/>
      <w:lvlText w:val=""/>
      <w:lvlJc w:val="left"/>
      <w:pPr>
        <w:ind w:left="2302" w:hanging="360"/>
      </w:pPr>
      <w:rPr>
        <w:rFonts w:ascii="Wingdings" w:hAnsi="Wingdings" w:hint="default"/>
      </w:rPr>
    </w:lvl>
    <w:lvl w:ilvl="1" w:tplc="04050003" w:tentative="1">
      <w:start w:val="1"/>
      <w:numFmt w:val="bullet"/>
      <w:lvlText w:val="o"/>
      <w:lvlJc w:val="left"/>
      <w:pPr>
        <w:ind w:left="3022" w:hanging="360"/>
      </w:pPr>
      <w:rPr>
        <w:rFonts w:ascii="Courier New" w:hAnsi="Courier New" w:cs="Courier New" w:hint="default"/>
      </w:rPr>
    </w:lvl>
    <w:lvl w:ilvl="2" w:tplc="04050005">
      <w:start w:val="1"/>
      <w:numFmt w:val="bullet"/>
      <w:lvlText w:val=""/>
      <w:lvlJc w:val="left"/>
      <w:pPr>
        <w:ind w:left="3742" w:hanging="360"/>
      </w:pPr>
      <w:rPr>
        <w:rFonts w:ascii="Wingdings" w:hAnsi="Wingdings" w:hint="default"/>
      </w:rPr>
    </w:lvl>
    <w:lvl w:ilvl="3" w:tplc="04050001" w:tentative="1">
      <w:start w:val="1"/>
      <w:numFmt w:val="bullet"/>
      <w:lvlText w:val=""/>
      <w:lvlJc w:val="left"/>
      <w:pPr>
        <w:ind w:left="4462" w:hanging="360"/>
      </w:pPr>
      <w:rPr>
        <w:rFonts w:ascii="Symbol" w:hAnsi="Symbol" w:hint="default"/>
      </w:rPr>
    </w:lvl>
    <w:lvl w:ilvl="4" w:tplc="04050003" w:tentative="1">
      <w:start w:val="1"/>
      <w:numFmt w:val="bullet"/>
      <w:lvlText w:val="o"/>
      <w:lvlJc w:val="left"/>
      <w:pPr>
        <w:ind w:left="5182" w:hanging="360"/>
      </w:pPr>
      <w:rPr>
        <w:rFonts w:ascii="Courier New" w:hAnsi="Courier New" w:cs="Courier New" w:hint="default"/>
      </w:rPr>
    </w:lvl>
    <w:lvl w:ilvl="5" w:tplc="04050005" w:tentative="1">
      <w:start w:val="1"/>
      <w:numFmt w:val="bullet"/>
      <w:lvlText w:val=""/>
      <w:lvlJc w:val="left"/>
      <w:pPr>
        <w:ind w:left="5902" w:hanging="360"/>
      </w:pPr>
      <w:rPr>
        <w:rFonts w:ascii="Wingdings" w:hAnsi="Wingdings" w:hint="default"/>
      </w:rPr>
    </w:lvl>
    <w:lvl w:ilvl="6" w:tplc="04050001" w:tentative="1">
      <w:start w:val="1"/>
      <w:numFmt w:val="bullet"/>
      <w:lvlText w:val=""/>
      <w:lvlJc w:val="left"/>
      <w:pPr>
        <w:ind w:left="6622" w:hanging="360"/>
      </w:pPr>
      <w:rPr>
        <w:rFonts w:ascii="Symbol" w:hAnsi="Symbol" w:hint="default"/>
      </w:rPr>
    </w:lvl>
    <w:lvl w:ilvl="7" w:tplc="04050003" w:tentative="1">
      <w:start w:val="1"/>
      <w:numFmt w:val="bullet"/>
      <w:lvlText w:val="o"/>
      <w:lvlJc w:val="left"/>
      <w:pPr>
        <w:ind w:left="7342" w:hanging="360"/>
      </w:pPr>
      <w:rPr>
        <w:rFonts w:ascii="Courier New" w:hAnsi="Courier New" w:cs="Courier New" w:hint="default"/>
      </w:rPr>
    </w:lvl>
    <w:lvl w:ilvl="8" w:tplc="04050005" w:tentative="1">
      <w:start w:val="1"/>
      <w:numFmt w:val="bullet"/>
      <w:lvlText w:val=""/>
      <w:lvlJc w:val="left"/>
      <w:pPr>
        <w:ind w:left="8062" w:hanging="360"/>
      </w:pPr>
      <w:rPr>
        <w:rFonts w:ascii="Wingdings" w:hAnsi="Wingdings" w:hint="default"/>
      </w:rPr>
    </w:lvl>
  </w:abstractNum>
  <w:abstractNum w:abstractNumId="35" w15:restartNumberingAfterBreak="0">
    <w:nsid w:val="61BB0988"/>
    <w:multiLevelType w:val="multilevel"/>
    <w:tmpl w:val="6E12334A"/>
    <w:lvl w:ilvl="0">
      <w:start w:val="5"/>
      <w:numFmt w:val="decimal"/>
      <w:lvlText w:val="%1"/>
      <w:lvlJc w:val="left"/>
      <w:pPr>
        <w:ind w:left="360" w:hanging="360"/>
      </w:pPr>
      <w:rPr>
        <w:rFonts w:hint="default"/>
        <w:b w:val="0"/>
      </w:rPr>
    </w:lvl>
    <w:lvl w:ilvl="1">
      <w:start w:val="2"/>
      <w:numFmt w:val="decimal"/>
      <w:lvlText w:val="%1.%2"/>
      <w:lvlJc w:val="left"/>
      <w:pPr>
        <w:ind w:left="1353" w:hanging="360"/>
      </w:pPr>
      <w:rPr>
        <w:rFonts w:hint="default"/>
        <w:b/>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pStyle w:val="Textbodu"/>
      <w:lvlText w:val="%9."/>
      <w:lvlJc w:val="left"/>
      <w:pPr>
        <w:tabs>
          <w:tab w:val="num" w:pos="3175"/>
        </w:tabs>
        <w:ind w:left="2815" w:hanging="360"/>
      </w:pPr>
    </w:lvl>
  </w:abstractNum>
  <w:abstractNum w:abstractNumId="37" w15:restartNumberingAfterBreak="0">
    <w:nsid w:val="6BBF4A8C"/>
    <w:multiLevelType w:val="hybridMultilevel"/>
    <w:tmpl w:val="484CFDE0"/>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8" w15:restartNumberingAfterBreak="0">
    <w:nsid w:val="70DA1F9B"/>
    <w:multiLevelType w:val="hybridMultilevel"/>
    <w:tmpl w:val="D54A139A"/>
    <w:lvl w:ilvl="0" w:tplc="04050017">
      <w:start w:val="1"/>
      <w:numFmt w:val="lowerLetter"/>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39" w15:restartNumberingAfterBreak="0">
    <w:nsid w:val="77C473CC"/>
    <w:multiLevelType w:val="hybridMultilevel"/>
    <w:tmpl w:val="658059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8522CE9"/>
    <w:multiLevelType w:val="hybridMultilevel"/>
    <w:tmpl w:val="630078FE"/>
    <w:lvl w:ilvl="0" w:tplc="0405000B">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1" w15:restartNumberingAfterBreak="0">
    <w:nsid w:val="78C158D5"/>
    <w:multiLevelType w:val="hybridMultilevel"/>
    <w:tmpl w:val="72CA3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9004FB6"/>
    <w:multiLevelType w:val="hybridMultilevel"/>
    <w:tmpl w:val="8AB6CC96"/>
    <w:lvl w:ilvl="0" w:tplc="82C42320">
      <w:start w:val="1"/>
      <w:numFmt w:val="lowerLetter"/>
      <w:lvlText w:val="%1)"/>
      <w:lvlJc w:val="left"/>
      <w:pPr>
        <w:ind w:left="2264" w:hanging="42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223A75"/>
    <w:multiLevelType w:val="hybridMultilevel"/>
    <w:tmpl w:val="9F643892"/>
    <w:lvl w:ilvl="0" w:tplc="027C8DEC">
      <w:start w:val="1"/>
      <w:numFmt w:val="lowerLetter"/>
      <w:lvlText w:val="%1)"/>
      <w:lvlJc w:val="left"/>
      <w:pPr>
        <w:ind w:left="1353" w:hanging="360"/>
      </w:pPr>
      <w:rPr>
        <w:rFonts w:hint="default"/>
      </w:rPr>
    </w:lvl>
    <w:lvl w:ilvl="1" w:tplc="82C42320">
      <w:start w:val="1"/>
      <w:numFmt w:val="lowerLetter"/>
      <w:lvlText w:val="%2)"/>
      <w:lvlJc w:val="left"/>
      <w:pPr>
        <w:ind w:left="2264" w:hanging="420"/>
      </w:pPr>
      <w:rPr>
        <w:rFonts w:hint="default"/>
        <w:b w:val="0"/>
        <w:bCs w:val="0"/>
      </w:rPr>
    </w:lvl>
    <w:lvl w:ilvl="2" w:tplc="0405001B">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4" w15:restartNumberingAfterBreak="0">
    <w:nsid w:val="7FD0313A"/>
    <w:multiLevelType w:val="hybridMultilevel"/>
    <w:tmpl w:val="6EECEF8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36"/>
  </w:num>
  <w:num w:numId="3">
    <w:abstractNumId w:val="29"/>
  </w:num>
  <w:num w:numId="4">
    <w:abstractNumId w:val="0"/>
  </w:num>
  <w:num w:numId="5">
    <w:abstractNumId w:val="38"/>
  </w:num>
  <w:num w:numId="6">
    <w:abstractNumId w:val="22"/>
  </w:num>
  <w:num w:numId="7">
    <w:abstractNumId w:val="19"/>
  </w:num>
  <w:num w:numId="8">
    <w:abstractNumId w:val="37"/>
  </w:num>
  <w:num w:numId="9">
    <w:abstractNumId w:val="40"/>
  </w:num>
  <w:num w:numId="10">
    <w:abstractNumId w:val="18"/>
  </w:num>
  <w:num w:numId="11">
    <w:abstractNumId w:val="6"/>
  </w:num>
  <w:num w:numId="12">
    <w:abstractNumId w:val="14"/>
  </w:num>
  <w:num w:numId="13">
    <w:abstractNumId w:val="27"/>
  </w:num>
  <w:num w:numId="14">
    <w:abstractNumId w:val="9"/>
  </w:num>
  <w:num w:numId="15">
    <w:abstractNumId w:val="12"/>
  </w:num>
  <w:num w:numId="16">
    <w:abstractNumId w:val="41"/>
  </w:num>
  <w:num w:numId="17">
    <w:abstractNumId w:val="21"/>
  </w:num>
  <w:num w:numId="18">
    <w:abstractNumId w:val="35"/>
  </w:num>
  <w:num w:numId="19">
    <w:abstractNumId w:val="30"/>
  </w:num>
  <w:num w:numId="20">
    <w:abstractNumId w:val="5"/>
  </w:num>
  <w:num w:numId="21">
    <w:abstractNumId w:val="24"/>
  </w:num>
  <w:num w:numId="22">
    <w:abstractNumId w:val="13"/>
  </w:num>
  <w:num w:numId="23">
    <w:abstractNumId w:val="31"/>
  </w:num>
  <w:num w:numId="24">
    <w:abstractNumId w:val="26"/>
  </w:num>
  <w:num w:numId="25">
    <w:abstractNumId w:val="1"/>
  </w:num>
  <w:num w:numId="26">
    <w:abstractNumId w:val="43"/>
  </w:num>
  <w:num w:numId="27">
    <w:abstractNumId w:val="28"/>
  </w:num>
  <w:num w:numId="28">
    <w:abstractNumId w:val="2"/>
  </w:num>
  <w:num w:numId="29">
    <w:abstractNumId w:val="39"/>
  </w:num>
  <w:num w:numId="30">
    <w:abstractNumId w:val="44"/>
  </w:num>
  <w:num w:numId="31">
    <w:abstractNumId w:val="4"/>
  </w:num>
  <w:num w:numId="32">
    <w:abstractNumId w:val="42"/>
  </w:num>
  <w:num w:numId="33">
    <w:abstractNumId w:val="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33"/>
  </w:num>
  <w:num w:numId="38">
    <w:abstractNumId w:val="34"/>
  </w:num>
  <w:num w:numId="39">
    <w:abstractNumId w:val="23"/>
  </w:num>
  <w:num w:numId="40">
    <w:abstractNumId w:val="11"/>
  </w:num>
  <w:num w:numId="41">
    <w:abstractNumId w:val="10"/>
  </w:num>
  <w:num w:numId="42">
    <w:abstractNumId w:val="3"/>
  </w:num>
  <w:num w:numId="43">
    <w:abstractNumId w:val="20"/>
  </w:num>
  <w:num w:numId="44">
    <w:abstractNumId w:val="16"/>
  </w:num>
  <w:num w:numId="45">
    <w:abstractNumId w:val="8"/>
  </w:num>
  <w:num w:numId="46">
    <w:abstractNumId w:val="15"/>
  </w:num>
  <w:num w:numId="4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Řeháčková Monika">
    <w15:presenceInfo w15:providerId="AD" w15:userId="S::Rehackova.Monika@stc.cz::d845209c-526c-4b6d-8456-851d82ab044c"/>
  </w15:person>
  <w15:person w15:author="Šenoldová Zuzana">
    <w15:presenceInfo w15:providerId="AD" w15:userId="S::Senoldova.Zuzana@stc.cz::92ab2c63-ff93-4691-9f8d-7b49b5a18c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339"/>
    <w:rsid w:val="00017B88"/>
    <w:rsid w:val="000C04FE"/>
    <w:rsid w:val="001143B4"/>
    <w:rsid w:val="00116631"/>
    <w:rsid w:val="00160A87"/>
    <w:rsid w:val="001618F4"/>
    <w:rsid w:val="00177778"/>
    <w:rsid w:val="002A0069"/>
    <w:rsid w:val="002E2339"/>
    <w:rsid w:val="002F0406"/>
    <w:rsid w:val="002F1D20"/>
    <w:rsid w:val="00365013"/>
    <w:rsid w:val="00463B8D"/>
    <w:rsid w:val="00487F83"/>
    <w:rsid w:val="004A7D07"/>
    <w:rsid w:val="004C5CB4"/>
    <w:rsid w:val="005C2FF8"/>
    <w:rsid w:val="0067537C"/>
    <w:rsid w:val="006E21E8"/>
    <w:rsid w:val="00815CF7"/>
    <w:rsid w:val="008225EA"/>
    <w:rsid w:val="008272BB"/>
    <w:rsid w:val="008D4229"/>
    <w:rsid w:val="00906C82"/>
    <w:rsid w:val="00972DC9"/>
    <w:rsid w:val="00985B93"/>
    <w:rsid w:val="009B1D67"/>
    <w:rsid w:val="009F661F"/>
    <w:rsid w:val="00A21540"/>
    <w:rsid w:val="00A54007"/>
    <w:rsid w:val="00AB089B"/>
    <w:rsid w:val="00BB2A22"/>
    <w:rsid w:val="00BD5AA5"/>
    <w:rsid w:val="00C04FF3"/>
    <w:rsid w:val="00C72876"/>
    <w:rsid w:val="00DA3E6E"/>
    <w:rsid w:val="00DF697A"/>
    <w:rsid w:val="00F1738A"/>
    <w:rsid w:val="00FC6C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29C57"/>
  <w15:chartTrackingRefBased/>
  <w15:docId w15:val="{371B9522-4ACF-4395-BF40-1C0935FDF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2339"/>
    <w:pPr>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2E2339"/>
    <w:pPr>
      <w:keepNext/>
      <w:jc w:val="center"/>
      <w:outlineLvl w:val="0"/>
    </w:pPr>
    <w:rPr>
      <w:sz w:val="28"/>
      <w:szCs w:val="28"/>
      <w:lang w:val="x-none" w:eastAsia="x-none"/>
    </w:rPr>
  </w:style>
  <w:style w:type="paragraph" w:styleId="Nadpis2">
    <w:name w:val="heading 2"/>
    <w:basedOn w:val="Normln"/>
    <w:next w:val="Normln"/>
    <w:link w:val="Nadpis2Char"/>
    <w:qFormat/>
    <w:rsid w:val="002E2339"/>
    <w:pPr>
      <w:keepNext/>
      <w:jc w:val="right"/>
      <w:outlineLvl w:val="1"/>
    </w:pPr>
    <w:rPr>
      <w:b/>
      <w:bCs/>
      <w:sz w:val="28"/>
      <w:szCs w:val="28"/>
    </w:rPr>
  </w:style>
  <w:style w:type="paragraph" w:styleId="Nadpis3">
    <w:name w:val="heading 3"/>
    <w:basedOn w:val="Normln"/>
    <w:next w:val="Normln"/>
    <w:link w:val="Nadpis3Char"/>
    <w:qFormat/>
    <w:rsid w:val="002E2339"/>
    <w:pPr>
      <w:keepNext/>
      <w:ind w:left="680" w:hanging="680"/>
      <w:jc w:val="both"/>
      <w:outlineLvl w:val="2"/>
    </w:pPr>
    <w:rPr>
      <w:sz w:val="24"/>
      <w:szCs w:val="24"/>
    </w:rPr>
  </w:style>
  <w:style w:type="paragraph" w:styleId="Nadpis4">
    <w:name w:val="heading 4"/>
    <w:basedOn w:val="Normln"/>
    <w:next w:val="Normln"/>
    <w:link w:val="Nadpis4Char"/>
    <w:qFormat/>
    <w:rsid w:val="002E2339"/>
    <w:pPr>
      <w:keepNext/>
      <w:spacing w:line="240" w:lineRule="atLeast"/>
      <w:ind w:firstLine="426"/>
      <w:jc w:val="center"/>
      <w:outlineLvl w:val="3"/>
    </w:pPr>
    <w:rPr>
      <w:b/>
      <w:bCs/>
      <w:sz w:val="24"/>
      <w:szCs w:val="24"/>
    </w:rPr>
  </w:style>
  <w:style w:type="paragraph" w:styleId="Nadpis5">
    <w:name w:val="heading 5"/>
    <w:basedOn w:val="Normln"/>
    <w:next w:val="Normln"/>
    <w:link w:val="Nadpis5Char"/>
    <w:qFormat/>
    <w:rsid w:val="002E2339"/>
    <w:pPr>
      <w:keepNext/>
      <w:outlineLvl w:val="4"/>
    </w:pPr>
    <w:rPr>
      <w:sz w:val="24"/>
      <w:szCs w:val="24"/>
    </w:rPr>
  </w:style>
  <w:style w:type="paragraph" w:styleId="Nadpis6">
    <w:name w:val="heading 6"/>
    <w:basedOn w:val="Normln"/>
    <w:next w:val="Normln"/>
    <w:link w:val="Nadpis6Char"/>
    <w:qFormat/>
    <w:rsid w:val="002E2339"/>
    <w:pPr>
      <w:spacing w:before="240" w:after="60"/>
      <w:outlineLvl w:val="5"/>
    </w:pPr>
    <w:rPr>
      <w:rFonts w:ascii="Arial" w:hAnsi="Arial" w:cs="Arial"/>
      <w:i/>
      <w:iCs/>
      <w:sz w:val="22"/>
      <w:szCs w:val="22"/>
    </w:rPr>
  </w:style>
  <w:style w:type="paragraph" w:styleId="Nadpis7">
    <w:name w:val="heading 7"/>
    <w:basedOn w:val="Normln"/>
    <w:next w:val="Normln"/>
    <w:link w:val="Nadpis7Char"/>
    <w:qFormat/>
    <w:rsid w:val="002E2339"/>
    <w:pPr>
      <w:spacing w:before="240" w:after="60"/>
      <w:outlineLvl w:val="6"/>
    </w:pPr>
    <w:rPr>
      <w:rFonts w:ascii="Arial" w:hAnsi="Arial" w:cs="Arial"/>
    </w:rPr>
  </w:style>
  <w:style w:type="paragraph" w:styleId="Nadpis8">
    <w:name w:val="heading 8"/>
    <w:basedOn w:val="Normln"/>
    <w:next w:val="Normln"/>
    <w:link w:val="Nadpis8Char"/>
    <w:qFormat/>
    <w:rsid w:val="002E2339"/>
    <w:pPr>
      <w:spacing w:before="240" w:after="60"/>
      <w:outlineLvl w:val="7"/>
    </w:pPr>
    <w:rPr>
      <w:rFonts w:ascii="Arial" w:hAnsi="Arial" w:cs="Arial"/>
      <w:i/>
      <w:iCs/>
    </w:rPr>
  </w:style>
  <w:style w:type="paragraph" w:styleId="Nadpis9">
    <w:name w:val="heading 9"/>
    <w:basedOn w:val="Normln"/>
    <w:next w:val="Normln"/>
    <w:link w:val="Nadpis9Char"/>
    <w:qFormat/>
    <w:rsid w:val="002E2339"/>
    <w:pPr>
      <w:spacing w:before="240" w:after="6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E2339"/>
    <w:rPr>
      <w:rFonts w:ascii="Times New Roman" w:eastAsia="Times New Roman" w:hAnsi="Times New Roman" w:cs="Times New Roman"/>
      <w:sz w:val="28"/>
      <w:szCs w:val="28"/>
      <w:lang w:val="x-none" w:eastAsia="x-none"/>
    </w:rPr>
  </w:style>
  <w:style w:type="character" w:customStyle="1" w:styleId="Nadpis2Char">
    <w:name w:val="Nadpis 2 Char"/>
    <w:basedOn w:val="Standardnpsmoodstavce"/>
    <w:link w:val="Nadpis2"/>
    <w:rsid w:val="002E2339"/>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rsid w:val="002E2339"/>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2E2339"/>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rsid w:val="002E2339"/>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2E2339"/>
    <w:rPr>
      <w:rFonts w:ascii="Arial" w:eastAsia="Times New Roman" w:hAnsi="Arial" w:cs="Arial"/>
      <w:i/>
      <w:iCs/>
      <w:lang w:eastAsia="cs-CZ"/>
    </w:rPr>
  </w:style>
  <w:style w:type="character" w:customStyle="1" w:styleId="Nadpis7Char">
    <w:name w:val="Nadpis 7 Char"/>
    <w:basedOn w:val="Standardnpsmoodstavce"/>
    <w:link w:val="Nadpis7"/>
    <w:rsid w:val="002E2339"/>
    <w:rPr>
      <w:rFonts w:ascii="Arial" w:eastAsia="Times New Roman" w:hAnsi="Arial" w:cs="Arial"/>
      <w:sz w:val="20"/>
      <w:szCs w:val="20"/>
      <w:lang w:eastAsia="cs-CZ"/>
    </w:rPr>
  </w:style>
  <w:style w:type="character" w:customStyle="1" w:styleId="Nadpis8Char">
    <w:name w:val="Nadpis 8 Char"/>
    <w:basedOn w:val="Standardnpsmoodstavce"/>
    <w:link w:val="Nadpis8"/>
    <w:rsid w:val="002E2339"/>
    <w:rPr>
      <w:rFonts w:ascii="Arial" w:eastAsia="Times New Roman" w:hAnsi="Arial" w:cs="Arial"/>
      <w:i/>
      <w:iCs/>
      <w:sz w:val="20"/>
      <w:szCs w:val="20"/>
      <w:lang w:eastAsia="cs-CZ"/>
    </w:rPr>
  </w:style>
  <w:style w:type="character" w:customStyle="1" w:styleId="Nadpis9Char">
    <w:name w:val="Nadpis 9 Char"/>
    <w:basedOn w:val="Standardnpsmoodstavce"/>
    <w:link w:val="Nadpis9"/>
    <w:rsid w:val="002E2339"/>
    <w:rPr>
      <w:rFonts w:ascii="Arial" w:eastAsia="Times New Roman" w:hAnsi="Arial" w:cs="Arial"/>
      <w:i/>
      <w:iCs/>
      <w:sz w:val="18"/>
      <w:szCs w:val="18"/>
      <w:lang w:eastAsia="cs-CZ"/>
    </w:rPr>
  </w:style>
  <w:style w:type="paragraph" w:styleId="Zpat">
    <w:name w:val="footer"/>
    <w:basedOn w:val="Normln"/>
    <w:link w:val="ZpatChar"/>
    <w:uiPriority w:val="99"/>
    <w:rsid w:val="002E2339"/>
    <w:pPr>
      <w:tabs>
        <w:tab w:val="center" w:pos="4536"/>
        <w:tab w:val="right" w:pos="9072"/>
      </w:tabs>
    </w:pPr>
  </w:style>
  <w:style w:type="character" w:customStyle="1" w:styleId="ZpatChar">
    <w:name w:val="Zápatí Char"/>
    <w:basedOn w:val="Standardnpsmoodstavce"/>
    <w:link w:val="Zpat"/>
    <w:uiPriority w:val="99"/>
    <w:rsid w:val="002E2339"/>
    <w:rPr>
      <w:rFonts w:ascii="Times New Roman" w:eastAsia="Times New Roman" w:hAnsi="Times New Roman" w:cs="Times New Roman"/>
      <w:sz w:val="20"/>
      <w:szCs w:val="20"/>
      <w:lang w:eastAsia="cs-CZ"/>
    </w:rPr>
  </w:style>
  <w:style w:type="character" w:styleId="slostrnky">
    <w:name w:val="page number"/>
    <w:basedOn w:val="Standardnpsmoodstavce"/>
    <w:rsid w:val="002E2339"/>
  </w:style>
  <w:style w:type="paragraph" w:styleId="Zkladntextodsazen">
    <w:name w:val="Body Text Indent"/>
    <w:basedOn w:val="Normln"/>
    <w:link w:val="ZkladntextodsazenChar"/>
    <w:rsid w:val="002E2339"/>
    <w:pPr>
      <w:spacing w:line="240" w:lineRule="atLeast"/>
      <w:jc w:val="both"/>
    </w:pPr>
    <w:rPr>
      <w:sz w:val="24"/>
      <w:szCs w:val="24"/>
    </w:rPr>
  </w:style>
  <w:style w:type="character" w:customStyle="1" w:styleId="ZkladntextodsazenChar">
    <w:name w:val="Základní text odsazený Char"/>
    <w:basedOn w:val="Standardnpsmoodstavce"/>
    <w:link w:val="Zkladntextodsazen"/>
    <w:rsid w:val="002E2339"/>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2E2339"/>
    <w:pPr>
      <w:spacing w:after="120" w:line="240" w:lineRule="atLeast"/>
      <w:ind w:left="3686" w:hanging="131"/>
    </w:pPr>
    <w:rPr>
      <w:sz w:val="24"/>
      <w:szCs w:val="24"/>
    </w:rPr>
  </w:style>
  <w:style w:type="character" w:customStyle="1" w:styleId="Zkladntextodsazen2Char">
    <w:name w:val="Základní text odsazený 2 Char"/>
    <w:basedOn w:val="Standardnpsmoodstavce"/>
    <w:link w:val="Zkladntextodsazen2"/>
    <w:rsid w:val="002E2339"/>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2E2339"/>
    <w:pPr>
      <w:ind w:left="851" w:hanging="142"/>
    </w:pPr>
    <w:rPr>
      <w:sz w:val="24"/>
      <w:szCs w:val="24"/>
    </w:rPr>
  </w:style>
  <w:style w:type="character" w:customStyle="1" w:styleId="Zkladntextodsazen3Char">
    <w:name w:val="Základní text odsazený 3 Char"/>
    <w:basedOn w:val="Standardnpsmoodstavce"/>
    <w:link w:val="Zkladntextodsazen3"/>
    <w:rsid w:val="002E2339"/>
    <w:rPr>
      <w:rFonts w:ascii="Times New Roman" w:eastAsia="Times New Roman" w:hAnsi="Times New Roman" w:cs="Times New Roman"/>
      <w:sz w:val="24"/>
      <w:szCs w:val="24"/>
      <w:lang w:eastAsia="cs-CZ"/>
    </w:rPr>
  </w:style>
  <w:style w:type="paragraph" w:styleId="Zkladntext">
    <w:name w:val="Body Text"/>
    <w:basedOn w:val="Normln"/>
    <w:link w:val="ZkladntextChar"/>
    <w:rsid w:val="002E2339"/>
    <w:pPr>
      <w:jc w:val="both"/>
    </w:pPr>
  </w:style>
  <w:style w:type="character" w:customStyle="1" w:styleId="ZkladntextChar">
    <w:name w:val="Základní text Char"/>
    <w:basedOn w:val="Standardnpsmoodstavce"/>
    <w:link w:val="Zkladntext"/>
    <w:rsid w:val="002E2339"/>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2E2339"/>
    <w:pPr>
      <w:tabs>
        <w:tab w:val="center" w:pos="4536"/>
        <w:tab w:val="right" w:pos="9072"/>
      </w:tabs>
    </w:pPr>
  </w:style>
  <w:style w:type="character" w:customStyle="1" w:styleId="ZhlavChar">
    <w:name w:val="Záhlaví Char"/>
    <w:basedOn w:val="Standardnpsmoodstavce"/>
    <w:link w:val="Zhlav"/>
    <w:uiPriority w:val="99"/>
    <w:rsid w:val="002E2339"/>
    <w:rPr>
      <w:rFonts w:ascii="Times New Roman" w:eastAsia="Times New Roman" w:hAnsi="Times New Roman" w:cs="Times New Roman"/>
      <w:sz w:val="20"/>
      <w:szCs w:val="20"/>
      <w:lang w:eastAsia="cs-CZ"/>
    </w:rPr>
  </w:style>
  <w:style w:type="paragraph" w:styleId="Seznam">
    <w:name w:val="List"/>
    <w:basedOn w:val="Normln"/>
    <w:rsid w:val="002E2339"/>
    <w:pPr>
      <w:ind w:left="283" w:hanging="283"/>
    </w:pPr>
  </w:style>
  <w:style w:type="paragraph" w:styleId="Seznam2">
    <w:name w:val="List 2"/>
    <w:basedOn w:val="Normln"/>
    <w:rsid w:val="002E2339"/>
    <w:pPr>
      <w:ind w:left="566" w:hanging="283"/>
    </w:pPr>
  </w:style>
  <w:style w:type="paragraph" w:styleId="Seznam3">
    <w:name w:val="List 3"/>
    <w:basedOn w:val="Normln"/>
    <w:rsid w:val="002E2339"/>
    <w:pPr>
      <w:ind w:left="849" w:hanging="283"/>
    </w:pPr>
  </w:style>
  <w:style w:type="paragraph" w:customStyle="1" w:styleId="Zkladntextodsazen1">
    <w:name w:val="Základní text odsazený1"/>
    <w:basedOn w:val="Normln"/>
    <w:rsid w:val="002E2339"/>
    <w:pPr>
      <w:spacing w:after="120"/>
      <w:ind w:left="283"/>
    </w:pPr>
  </w:style>
  <w:style w:type="paragraph" w:styleId="Zkladntext2">
    <w:name w:val="Body Text 2"/>
    <w:basedOn w:val="Normln"/>
    <w:link w:val="Zkladntext2Char"/>
    <w:rsid w:val="002E2339"/>
    <w:pPr>
      <w:spacing w:line="240" w:lineRule="atLeast"/>
    </w:pPr>
    <w:rPr>
      <w:sz w:val="36"/>
      <w:u w:val="single"/>
    </w:rPr>
  </w:style>
  <w:style w:type="character" w:customStyle="1" w:styleId="Zkladntext2Char">
    <w:name w:val="Základní text 2 Char"/>
    <w:basedOn w:val="Standardnpsmoodstavce"/>
    <w:link w:val="Zkladntext2"/>
    <w:rsid w:val="002E2339"/>
    <w:rPr>
      <w:rFonts w:ascii="Times New Roman" w:eastAsia="Times New Roman" w:hAnsi="Times New Roman" w:cs="Times New Roman"/>
      <w:sz w:val="36"/>
      <w:szCs w:val="20"/>
      <w:u w:val="single"/>
      <w:lang w:eastAsia="cs-CZ"/>
    </w:rPr>
  </w:style>
  <w:style w:type="paragraph" w:styleId="Zkladntext3">
    <w:name w:val="Body Text 3"/>
    <w:basedOn w:val="Normln"/>
    <w:link w:val="Zkladntext3Char"/>
    <w:rsid w:val="002E2339"/>
    <w:pPr>
      <w:spacing w:line="240" w:lineRule="atLeast"/>
      <w:jc w:val="both"/>
    </w:pPr>
    <w:rPr>
      <w:caps/>
      <w:sz w:val="28"/>
      <w:szCs w:val="28"/>
      <w:u w:val="single"/>
    </w:rPr>
  </w:style>
  <w:style w:type="character" w:customStyle="1" w:styleId="Zkladntext3Char">
    <w:name w:val="Základní text 3 Char"/>
    <w:basedOn w:val="Standardnpsmoodstavce"/>
    <w:link w:val="Zkladntext3"/>
    <w:rsid w:val="002E2339"/>
    <w:rPr>
      <w:rFonts w:ascii="Times New Roman" w:eastAsia="Times New Roman" w:hAnsi="Times New Roman" w:cs="Times New Roman"/>
      <w:caps/>
      <w:sz w:val="28"/>
      <w:szCs w:val="28"/>
      <w:u w:val="single"/>
      <w:lang w:eastAsia="cs-CZ"/>
    </w:rPr>
  </w:style>
  <w:style w:type="paragraph" w:styleId="Textbubliny">
    <w:name w:val="Balloon Text"/>
    <w:basedOn w:val="Normln"/>
    <w:link w:val="TextbublinyChar"/>
    <w:semiHidden/>
    <w:rsid w:val="002E2339"/>
    <w:rPr>
      <w:rFonts w:ascii="Tahoma" w:hAnsi="Tahoma" w:cs="Tahoma"/>
      <w:sz w:val="16"/>
      <w:szCs w:val="16"/>
    </w:rPr>
  </w:style>
  <w:style w:type="character" w:customStyle="1" w:styleId="TextbublinyChar">
    <w:name w:val="Text bubliny Char"/>
    <w:basedOn w:val="Standardnpsmoodstavce"/>
    <w:link w:val="Textbubliny"/>
    <w:semiHidden/>
    <w:rsid w:val="002E2339"/>
    <w:rPr>
      <w:rFonts w:ascii="Tahoma" w:eastAsia="Times New Roman" w:hAnsi="Tahoma" w:cs="Tahoma"/>
      <w:sz w:val="16"/>
      <w:szCs w:val="16"/>
      <w:lang w:eastAsia="cs-CZ"/>
    </w:rPr>
  </w:style>
  <w:style w:type="character" w:styleId="Siln">
    <w:name w:val="Strong"/>
    <w:uiPriority w:val="22"/>
    <w:qFormat/>
    <w:rsid w:val="002E2339"/>
    <w:rPr>
      <w:b/>
      <w:bCs/>
    </w:rPr>
  </w:style>
  <w:style w:type="character" w:styleId="Hypertextovodkaz">
    <w:name w:val="Hyperlink"/>
    <w:uiPriority w:val="99"/>
    <w:rsid w:val="002E2339"/>
    <w:rPr>
      <w:color w:val="0000FF"/>
      <w:u w:val="single"/>
    </w:rPr>
  </w:style>
  <w:style w:type="character" w:customStyle="1" w:styleId="Zdraznn1">
    <w:name w:val="Zdůraznění1"/>
    <w:aliases w:val="Emphasis"/>
    <w:qFormat/>
    <w:rsid w:val="002E2339"/>
    <w:rPr>
      <w:i/>
      <w:iCs/>
    </w:rPr>
  </w:style>
  <w:style w:type="paragraph" w:styleId="Rozloendokumentu">
    <w:name w:val="Document Map"/>
    <w:aliases w:val="Rozvržení dokumentu"/>
    <w:basedOn w:val="Normln"/>
    <w:link w:val="RozloendokumentuChar"/>
    <w:semiHidden/>
    <w:rsid w:val="002E2339"/>
    <w:pPr>
      <w:shd w:val="clear" w:color="auto" w:fill="000080"/>
    </w:pPr>
    <w:rPr>
      <w:rFonts w:ascii="Tahoma" w:hAnsi="Tahoma" w:cs="Tahoma"/>
    </w:rPr>
  </w:style>
  <w:style w:type="character" w:customStyle="1" w:styleId="RozloendokumentuChar">
    <w:name w:val="Rozložení dokumentu Char"/>
    <w:aliases w:val="Rozvržení dokumentu Char"/>
    <w:basedOn w:val="Standardnpsmoodstavce"/>
    <w:link w:val="Rozloendokumentu"/>
    <w:semiHidden/>
    <w:rsid w:val="002E2339"/>
    <w:rPr>
      <w:rFonts w:ascii="Tahoma" w:eastAsia="Times New Roman" w:hAnsi="Tahoma" w:cs="Tahoma"/>
      <w:sz w:val="20"/>
      <w:szCs w:val="20"/>
      <w:shd w:val="clear" w:color="auto" w:fill="000080"/>
      <w:lang w:eastAsia="cs-CZ"/>
    </w:rPr>
  </w:style>
  <w:style w:type="table" w:styleId="Mkatabulky">
    <w:name w:val="Table Grid"/>
    <w:basedOn w:val="Normlntabulka"/>
    <w:uiPriority w:val="59"/>
    <w:rsid w:val="002E233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2E2339"/>
    <w:pPr>
      <w:ind w:left="708"/>
    </w:pPr>
  </w:style>
  <w:style w:type="paragraph" w:styleId="Normlnweb">
    <w:name w:val="Normal (Web)"/>
    <w:basedOn w:val="Normln"/>
    <w:uiPriority w:val="99"/>
    <w:unhideWhenUsed/>
    <w:rsid w:val="002E2339"/>
    <w:pPr>
      <w:autoSpaceDE/>
      <w:autoSpaceDN/>
      <w:adjustRightInd/>
    </w:pPr>
    <w:rPr>
      <w:rFonts w:ascii="Arial" w:hAnsi="Arial" w:cs="Arial"/>
    </w:rPr>
  </w:style>
  <w:style w:type="character" w:styleId="Odkaznakoment">
    <w:name w:val="annotation reference"/>
    <w:rsid w:val="002E2339"/>
    <w:rPr>
      <w:sz w:val="16"/>
      <w:szCs w:val="16"/>
    </w:rPr>
  </w:style>
  <w:style w:type="paragraph" w:styleId="Textkomente">
    <w:name w:val="annotation text"/>
    <w:basedOn w:val="Normln"/>
    <w:link w:val="TextkomenteChar"/>
    <w:uiPriority w:val="99"/>
    <w:rsid w:val="002E2339"/>
  </w:style>
  <w:style w:type="character" w:customStyle="1" w:styleId="TextkomenteChar">
    <w:name w:val="Text komentáře Char"/>
    <w:basedOn w:val="Standardnpsmoodstavce"/>
    <w:link w:val="Textkomente"/>
    <w:uiPriority w:val="99"/>
    <w:rsid w:val="002E233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2E2339"/>
    <w:rPr>
      <w:b/>
      <w:bCs/>
    </w:rPr>
  </w:style>
  <w:style w:type="character" w:customStyle="1" w:styleId="PedmtkomenteChar">
    <w:name w:val="Předmět komentáře Char"/>
    <w:basedOn w:val="TextkomenteChar"/>
    <w:link w:val="Pedmtkomente"/>
    <w:rsid w:val="002E2339"/>
    <w:rPr>
      <w:rFonts w:ascii="Times New Roman" w:eastAsia="Times New Roman" w:hAnsi="Times New Roman" w:cs="Times New Roman"/>
      <w:b/>
      <w:bCs/>
      <w:sz w:val="20"/>
      <w:szCs w:val="20"/>
      <w:lang w:eastAsia="cs-CZ"/>
    </w:rPr>
  </w:style>
  <w:style w:type="character" w:customStyle="1" w:styleId="VZ111nadpisChar">
    <w:name w:val="VZ_111_nadpis Char"/>
    <w:link w:val="VZ111nadpis"/>
    <w:locked/>
    <w:rsid w:val="002E2339"/>
    <w:rPr>
      <w:rFonts w:ascii="Verdana" w:hAnsi="Verdana" w:cs="Arial"/>
      <w:bCs/>
      <w:snapToGrid w:val="0"/>
      <w:szCs w:val="24"/>
    </w:rPr>
  </w:style>
  <w:style w:type="paragraph" w:customStyle="1" w:styleId="VZ111nadpis">
    <w:name w:val="VZ_111_nadpis"/>
    <w:basedOn w:val="Nadpis3"/>
    <w:link w:val="VZ111nadpisChar"/>
    <w:rsid w:val="002E2339"/>
    <w:pPr>
      <w:tabs>
        <w:tab w:val="num" w:pos="900"/>
      </w:tabs>
      <w:autoSpaceDE/>
      <w:autoSpaceDN/>
      <w:adjustRightInd/>
      <w:snapToGrid w:val="0"/>
      <w:spacing w:before="120" w:after="60"/>
      <w:ind w:left="902" w:hanging="902"/>
    </w:pPr>
    <w:rPr>
      <w:rFonts w:ascii="Verdana" w:eastAsiaTheme="minorHAnsi" w:hAnsi="Verdana" w:cs="Arial"/>
      <w:bCs/>
      <w:snapToGrid w:val="0"/>
      <w:sz w:val="22"/>
      <w:lang w:eastAsia="en-US"/>
    </w:rPr>
  </w:style>
  <w:style w:type="paragraph" w:customStyle="1" w:styleId="VZanadpis4">
    <w:name w:val="VZ_a_nadpis4"/>
    <w:basedOn w:val="Normlnweb"/>
    <w:uiPriority w:val="99"/>
    <w:rsid w:val="002E2339"/>
    <w:pPr>
      <w:spacing w:after="120"/>
      <w:jc w:val="both"/>
    </w:pPr>
    <w:rPr>
      <w:rFonts w:ascii="Verdana" w:hAnsi="Verdana" w:cs="Courier New"/>
      <w:color w:val="000000"/>
      <w:sz w:val="22"/>
      <w:szCs w:val="24"/>
    </w:rPr>
  </w:style>
  <w:style w:type="character" w:customStyle="1" w:styleId="VZ1111nadpisChar">
    <w:name w:val="VZ_1111_nadpis Char"/>
    <w:link w:val="VZ1111nadpis"/>
    <w:locked/>
    <w:rsid w:val="002E2339"/>
    <w:rPr>
      <w:rFonts w:ascii="Verdana" w:hAnsi="Verdana"/>
      <w:bCs/>
      <w:szCs w:val="24"/>
    </w:rPr>
  </w:style>
  <w:style w:type="paragraph" w:customStyle="1" w:styleId="VZ1111nadpis">
    <w:name w:val="VZ_1111_nadpis"/>
    <w:basedOn w:val="Nadpis4"/>
    <w:link w:val="VZ1111nadpisChar"/>
    <w:rsid w:val="002E2339"/>
    <w:pPr>
      <w:numPr>
        <w:ilvl w:val="3"/>
      </w:numPr>
      <w:tabs>
        <w:tab w:val="num" w:pos="864"/>
      </w:tabs>
      <w:autoSpaceDE/>
      <w:autoSpaceDN/>
      <w:adjustRightInd/>
      <w:spacing w:before="240" w:after="60" w:line="240" w:lineRule="auto"/>
      <w:ind w:left="864" w:hanging="864"/>
      <w:jc w:val="both"/>
    </w:pPr>
    <w:rPr>
      <w:rFonts w:ascii="Verdana" w:eastAsiaTheme="minorHAnsi" w:hAnsi="Verdana" w:cstheme="minorBidi"/>
      <w:b w:val="0"/>
      <w:sz w:val="22"/>
      <w:lang w:eastAsia="en-US"/>
    </w:rPr>
  </w:style>
  <w:style w:type="character" w:customStyle="1" w:styleId="OdstavecseseznamemChar">
    <w:name w:val="Odstavec se seznamem Char"/>
    <w:link w:val="Odstavecseseznamem"/>
    <w:uiPriority w:val="34"/>
    <w:locked/>
    <w:rsid w:val="002E2339"/>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2E2339"/>
    <w:pPr>
      <w:tabs>
        <w:tab w:val="num" w:pos="720"/>
      </w:tabs>
      <w:autoSpaceDE/>
      <w:autoSpaceDN/>
      <w:adjustRightInd/>
      <w:ind w:left="720" w:hanging="720"/>
      <w:jc w:val="both"/>
    </w:pPr>
    <w:rPr>
      <w:rFonts w:ascii="Arial" w:hAnsi="Arial"/>
      <w:sz w:val="24"/>
    </w:rPr>
  </w:style>
  <w:style w:type="paragraph" w:customStyle="1" w:styleId="cpNormal">
    <w:name w:val="cp_Normal"/>
    <w:basedOn w:val="Normln"/>
    <w:qFormat/>
    <w:rsid w:val="002E2339"/>
    <w:pPr>
      <w:autoSpaceDE/>
      <w:autoSpaceDN/>
      <w:adjustRightInd/>
      <w:spacing w:after="260" w:line="260" w:lineRule="atLeast"/>
    </w:pPr>
    <w:rPr>
      <w:rFonts w:eastAsia="Calibri"/>
      <w:sz w:val="22"/>
      <w:szCs w:val="22"/>
      <w:lang w:eastAsia="en-US"/>
    </w:rPr>
  </w:style>
  <w:style w:type="paragraph" w:customStyle="1" w:styleId="dkanormln">
    <w:name w:val="Øádka normální"/>
    <w:basedOn w:val="Normln"/>
    <w:rsid w:val="002E2339"/>
    <w:pPr>
      <w:autoSpaceDE/>
      <w:autoSpaceDN/>
      <w:adjustRightInd/>
      <w:jc w:val="both"/>
    </w:pPr>
    <w:rPr>
      <w:kern w:val="16"/>
      <w:sz w:val="24"/>
    </w:rPr>
  </w:style>
  <w:style w:type="paragraph" w:styleId="Nzev">
    <w:name w:val="Title"/>
    <w:basedOn w:val="Normln"/>
    <w:next w:val="Normln"/>
    <w:link w:val="NzevChar"/>
    <w:uiPriority w:val="10"/>
    <w:qFormat/>
    <w:rsid w:val="002E2339"/>
    <w:pPr>
      <w:autoSpaceDE/>
      <w:autoSpaceDN/>
      <w:adjustRightInd/>
      <w:spacing w:after="300"/>
      <w:contextualSpacing/>
    </w:pPr>
    <w:rPr>
      <w:rFonts w:ascii="Arial" w:hAnsi="Arial"/>
      <w:b/>
      <w:color w:val="002776"/>
      <w:spacing w:val="5"/>
      <w:kern w:val="28"/>
      <w:sz w:val="36"/>
      <w:szCs w:val="52"/>
      <w:lang w:eastAsia="en-US"/>
    </w:rPr>
  </w:style>
  <w:style w:type="character" w:customStyle="1" w:styleId="NzevChar">
    <w:name w:val="Název Char"/>
    <w:basedOn w:val="Standardnpsmoodstavce"/>
    <w:link w:val="Nzev"/>
    <w:uiPriority w:val="10"/>
    <w:rsid w:val="002E2339"/>
    <w:rPr>
      <w:rFonts w:ascii="Arial" w:eastAsia="Times New Roman" w:hAnsi="Arial" w:cs="Times New Roman"/>
      <w:b/>
      <w:color w:val="002776"/>
      <w:spacing w:val="5"/>
      <w:kern w:val="28"/>
      <w:sz w:val="36"/>
      <w:szCs w:val="52"/>
    </w:rPr>
  </w:style>
  <w:style w:type="paragraph" w:customStyle="1" w:styleId="Nadpis20Bcentr">
    <w:name w:val="Nadpis_20_B_centr"/>
    <w:basedOn w:val="Nadpis1"/>
    <w:rsid w:val="002E2339"/>
    <w:pPr>
      <w:autoSpaceDE/>
      <w:autoSpaceDN/>
      <w:adjustRightInd/>
      <w:spacing w:before="240" w:after="120"/>
    </w:pPr>
    <w:rPr>
      <w:rFonts w:ascii="Arial" w:hAnsi="Arial" w:cs="Arial"/>
      <w:b/>
      <w:bCs/>
      <w:color w:val="000080"/>
      <w:sz w:val="40"/>
      <w:szCs w:val="32"/>
    </w:rPr>
  </w:style>
  <w:style w:type="paragraph" w:customStyle="1" w:styleId="Nadpis10centrblue">
    <w:name w:val="Nadpis_10_centr_blue"/>
    <w:basedOn w:val="Normln"/>
    <w:link w:val="Nadpis10centrblueChar"/>
    <w:rsid w:val="002E2339"/>
    <w:pPr>
      <w:autoSpaceDE/>
      <w:autoSpaceDN/>
      <w:adjustRightInd/>
      <w:jc w:val="center"/>
    </w:pPr>
    <w:rPr>
      <w:rFonts w:ascii="Arial" w:hAnsi="Arial"/>
      <w:color w:val="000080"/>
      <w:lang w:val="x-none" w:eastAsia="x-none"/>
    </w:rPr>
  </w:style>
  <w:style w:type="paragraph" w:customStyle="1" w:styleId="Nadpis10Bcentrblue">
    <w:name w:val="Nadpis_10_B_centr_blue"/>
    <w:basedOn w:val="Nadpis10centrblue"/>
    <w:link w:val="Nadpis10BcentrblueChar"/>
    <w:rsid w:val="002E2339"/>
    <w:rPr>
      <w:b/>
    </w:rPr>
  </w:style>
  <w:style w:type="character" w:customStyle="1" w:styleId="Nadpis10centrblueChar">
    <w:name w:val="Nadpis_10_centr_blue Char"/>
    <w:link w:val="Nadpis10centrblue"/>
    <w:rsid w:val="002E2339"/>
    <w:rPr>
      <w:rFonts w:ascii="Arial" w:eastAsia="Times New Roman" w:hAnsi="Arial" w:cs="Times New Roman"/>
      <w:color w:val="000080"/>
      <w:sz w:val="20"/>
      <w:szCs w:val="20"/>
      <w:lang w:val="x-none" w:eastAsia="x-none"/>
    </w:rPr>
  </w:style>
  <w:style w:type="character" w:customStyle="1" w:styleId="Nadpis10BcentrblueChar">
    <w:name w:val="Nadpis_10_B_centr_blue Char"/>
    <w:link w:val="Nadpis10Bcentrblue"/>
    <w:rsid w:val="002E2339"/>
    <w:rPr>
      <w:rFonts w:ascii="Arial" w:eastAsia="Times New Roman" w:hAnsi="Arial" w:cs="Times New Roman"/>
      <w:b/>
      <w:color w:val="000080"/>
      <w:sz w:val="20"/>
      <w:szCs w:val="20"/>
      <w:lang w:val="x-none" w:eastAsia="x-none"/>
    </w:rPr>
  </w:style>
  <w:style w:type="paragraph" w:customStyle="1" w:styleId="Nadpis10rightblue">
    <w:name w:val="Nadpis_10_right_blue"/>
    <w:basedOn w:val="Nadpis10centrblue"/>
    <w:rsid w:val="002E2339"/>
    <w:pPr>
      <w:spacing w:before="120"/>
      <w:jc w:val="right"/>
    </w:pPr>
  </w:style>
  <w:style w:type="paragraph" w:customStyle="1" w:styleId="Nadpis14Bcentr">
    <w:name w:val="Nadpis_14_B_centr"/>
    <w:basedOn w:val="Nadpis20Bcentr"/>
    <w:rsid w:val="002E2339"/>
    <w:pPr>
      <w:spacing w:before="360"/>
    </w:pPr>
    <w:rPr>
      <w:sz w:val="28"/>
    </w:rPr>
  </w:style>
  <w:style w:type="paragraph" w:customStyle="1" w:styleId="Nadpis18BIcentr">
    <w:name w:val="Nadpis_18_BI_centr"/>
    <w:basedOn w:val="Nadpis14Bcentr"/>
    <w:rsid w:val="002E2339"/>
    <w:pPr>
      <w:spacing w:before="480"/>
    </w:pPr>
    <w:rPr>
      <w:i/>
      <w:sz w:val="36"/>
    </w:rPr>
  </w:style>
  <w:style w:type="paragraph" w:customStyle="1" w:styleId="StylNadpis10centrbluePed12b">
    <w:name w:val="Styl Nadpis_10_centr_blue + Před:  12 b."/>
    <w:basedOn w:val="Nadpis10centrblue"/>
    <w:rsid w:val="002E2339"/>
    <w:pPr>
      <w:spacing w:before="480"/>
    </w:pPr>
  </w:style>
  <w:style w:type="paragraph" w:customStyle="1" w:styleId="Smlouva-slo">
    <w:name w:val="Smlouva-číslo"/>
    <w:basedOn w:val="Normln"/>
    <w:rsid w:val="002E2339"/>
    <w:pPr>
      <w:autoSpaceDE/>
      <w:autoSpaceDN/>
      <w:adjustRightInd/>
      <w:spacing w:before="120" w:line="240" w:lineRule="atLeast"/>
      <w:jc w:val="both"/>
    </w:pPr>
    <w:rPr>
      <w:sz w:val="24"/>
    </w:rPr>
  </w:style>
  <w:style w:type="character" w:styleId="Sledovanodkaz">
    <w:name w:val="FollowedHyperlink"/>
    <w:rsid w:val="002E2339"/>
    <w:rPr>
      <w:color w:val="800080"/>
      <w:u w:val="single"/>
    </w:rPr>
  </w:style>
  <w:style w:type="paragraph" w:customStyle="1" w:styleId="cpNormal1">
    <w:name w:val="cp_Normal_1"/>
    <w:basedOn w:val="Normln"/>
    <w:qFormat/>
    <w:rsid w:val="002E2339"/>
    <w:pPr>
      <w:autoSpaceDE/>
      <w:autoSpaceDN/>
      <w:adjustRightInd/>
      <w:spacing w:after="320" w:line="320" w:lineRule="exact"/>
    </w:pPr>
    <w:rPr>
      <w:rFonts w:eastAsia="Calibri"/>
      <w:sz w:val="22"/>
      <w:szCs w:val="22"/>
      <w:lang w:eastAsia="en-US"/>
    </w:rPr>
  </w:style>
  <w:style w:type="paragraph" w:customStyle="1" w:styleId="Textbodu">
    <w:name w:val="Text bodu"/>
    <w:basedOn w:val="Normln"/>
    <w:rsid w:val="002E2339"/>
    <w:pPr>
      <w:numPr>
        <w:ilvl w:val="8"/>
        <w:numId w:val="2"/>
      </w:numPr>
      <w:tabs>
        <w:tab w:val="clear" w:pos="3175"/>
        <w:tab w:val="num" w:pos="851"/>
      </w:tabs>
      <w:autoSpaceDE/>
      <w:autoSpaceDN/>
      <w:adjustRightInd/>
      <w:ind w:left="851" w:hanging="426"/>
      <w:jc w:val="both"/>
      <w:outlineLvl w:val="8"/>
    </w:pPr>
    <w:rPr>
      <w:sz w:val="24"/>
    </w:rPr>
  </w:style>
  <w:style w:type="paragraph" w:customStyle="1" w:styleId="Textpsmene">
    <w:name w:val="Text písmene"/>
    <w:basedOn w:val="Normln"/>
    <w:uiPriority w:val="99"/>
    <w:rsid w:val="002E2339"/>
    <w:pPr>
      <w:numPr>
        <w:ilvl w:val="1"/>
        <w:numId w:val="2"/>
      </w:numPr>
      <w:autoSpaceDE/>
      <w:autoSpaceDN/>
      <w:adjustRightInd/>
      <w:jc w:val="both"/>
      <w:outlineLvl w:val="7"/>
    </w:pPr>
    <w:rPr>
      <w:sz w:val="24"/>
      <w:szCs w:val="24"/>
    </w:rPr>
  </w:style>
  <w:style w:type="paragraph" w:customStyle="1" w:styleId="Textodstavce">
    <w:name w:val="Text odstavce"/>
    <w:basedOn w:val="Normln"/>
    <w:uiPriority w:val="99"/>
    <w:rsid w:val="002E2339"/>
    <w:pPr>
      <w:numPr>
        <w:numId w:val="2"/>
      </w:numPr>
      <w:tabs>
        <w:tab w:val="left" w:pos="851"/>
      </w:tabs>
      <w:autoSpaceDE/>
      <w:autoSpaceDN/>
      <w:adjustRightInd/>
      <w:spacing w:before="120" w:after="120"/>
      <w:jc w:val="both"/>
      <w:outlineLvl w:val="6"/>
    </w:pPr>
    <w:rPr>
      <w:sz w:val="24"/>
      <w:szCs w:val="24"/>
    </w:rPr>
  </w:style>
  <w:style w:type="character" w:customStyle="1" w:styleId="okbasic21">
    <w:name w:val="okbasic21"/>
    <w:rsid w:val="002E2339"/>
    <w:rPr>
      <w:rFonts w:ascii="Arial" w:hAnsi="Arial" w:cs="Arial" w:hint="default"/>
      <w:color w:val="000000"/>
      <w:sz w:val="24"/>
      <w:szCs w:val="24"/>
    </w:rPr>
  </w:style>
  <w:style w:type="numbering" w:customStyle="1" w:styleId="NumHeading">
    <w:name w:val="Num_Heading"/>
    <w:basedOn w:val="Bezseznamu"/>
    <w:uiPriority w:val="99"/>
    <w:rsid w:val="002E2339"/>
    <w:pPr>
      <w:numPr>
        <w:numId w:val="15"/>
      </w:numPr>
    </w:pPr>
  </w:style>
  <w:style w:type="paragraph" w:styleId="Revize">
    <w:name w:val="Revision"/>
    <w:hidden/>
    <w:uiPriority w:val="99"/>
    <w:semiHidden/>
    <w:rsid w:val="002E2339"/>
    <w:pPr>
      <w:spacing w:after="0" w:line="240" w:lineRule="auto"/>
    </w:pPr>
    <w:rPr>
      <w:rFonts w:ascii="Times New Roman" w:eastAsia="Times New Roman" w:hAnsi="Times New Roman" w:cs="Times New Roman"/>
      <w:sz w:val="20"/>
      <w:szCs w:val="20"/>
      <w:lang w:eastAsia="cs-CZ"/>
    </w:rPr>
  </w:style>
  <w:style w:type="paragraph" w:styleId="Bezmezer">
    <w:name w:val="No Spacing"/>
    <w:uiPriority w:val="1"/>
    <w:qFormat/>
    <w:rsid w:val="002E2339"/>
    <w:pPr>
      <w:spacing w:after="80" w:line="240" w:lineRule="auto"/>
    </w:pPr>
    <w:rPr>
      <w:rFonts w:ascii="Calibri" w:eastAsia="Calibri" w:hAnsi="Calibri" w:cs="Times New Roman"/>
    </w:rPr>
  </w:style>
  <w:style w:type="paragraph" w:customStyle="1" w:styleId="NormlnsWWW5">
    <w:name w:val="Normální (síť WWW)5"/>
    <w:basedOn w:val="Normln"/>
    <w:rsid w:val="002E2339"/>
    <w:pPr>
      <w:autoSpaceDE/>
      <w:autoSpaceDN/>
      <w:adjustRightInd/>
      <w:spacing w:before="50" w:after="100" w:afterAutospacing="1"/>
      <w:jc w:val="both"/>
    </w:pPr>
    <w:rPr>
      <w:rFonts w:ascii="Tahoma" w:eastAsia="Arial Unicode MS" w:hAnsi="Tahoma" w:cs="Tahoma"/>
      <w:sz w:val="22"/>
      <w:szCs w:val="22"/>
    </w:rPr>
  </w:style>
  <w:style w:type="paragraph" w:customStyle="1" w:styleId="cpListNumber">
    <w:name w:val="cp_List Number"/>
    <w:basedOn w:val="Normln"/>
    <w:qFormat/>
    <w:rsid w:val="002E2339"/>
    <w:pPr>
      <w:numPr>
        <w:numId w:val="14"/>
      </w:numPr>
      <w:autoSpaceDE/>
      <w:autoSpaceDN/>
      <w:adjustRightInd/>
      <w:spacing w:after="260" w:line="260" w:lineRule="exact"/>
      <w:contextualSpacing/>
    </w:pPr>
    <w:rPr>
      <w:rFonts w:eastAsia="Calibri"/>
      <w:sz w:val="22"/>
      <w:szCs w:val="22"/>
      <w:lang w:eastAsia="en-US"/>
    </w:rPr>
  </w:style>
  <w:style w:type="numbering" w:customStyle="1" w:styleId="cpNumbering">
    <w:name w:val="cp_Numbering"/>
    <w:basedOn w:val="Bezseznamu"/>
    <w:uiPriority w:val="99"/>
    <w:rsid w:val="002E2339"/>
    <w:pPr>
      <w:numPr>
        <w:numId w:val="14"/>
      </w:numPr>
    </w:pPr>
  </w:style>
  <w:style w:type="paragraph" w:customStyle="1" w:styleId="cpListNumber2">
    <w:name w:val="cp_List Number2"/>
    <w:basedOn w:val="cpListNumber"/>
    <w:qFormat/>
    <w:rsid w:val="002E2339"/>
    <w:pPr>
      <w:numPr>
        <w:ilvl w:val="1"/>
      </w:numPr>
    </w:pPr>
  </w:style>
  <w:style w:type="paragraph" w:customStyle="1" w:styleId="cpListNumber3">
    <w:name w:val="cp_List Number3"/>
    <w:basedOn w:val="cpListNumber2"/>
    <w:qFormat/>
    <w:rsid w:val="002E2339"/>
    <w:pPr>
      <w:numPr>
        <w:ilvl w:val="2"/>
      </w:numPr>
    </w:pPr>
  </w:style>
  <w:style w:type="paragraph" w:customStyle="1" w:styleId="cpListNumber4">
    <w:name w:val="cp_List Number4"/>
    <w:basedOn w:val="cpListNumber3"/>
    <w:qFormat/>
    <w:rsid w:val="002E2339"/>
    <w:pPr>
      <w:numPr>
        <w:ilvl w:val="3"/>
      </w:numPr>
    </w:pPr>
  </w:style>
  <w:style w:type="paragraph" w:customStyle="1" w:styleId="cpListNumber5">
    <w:name w:val="cp_List Number5"/>
    <w:basedOn w:val="cpListNumber4"/>
    <w:qFormat/>
    <w:rsid w:val="002E2339"/>
    <w:pPr>
      <w:numPr>
        <w:ilvl w:val="4"/>
      </w:numPr>
    </w:pPr>
  </w:style>
  <w:style w:type="paragraph" w:customStyle="1" w:styleId="Default">
    <w:name w:val="Default"/>
    <w:rsid w:val="002E2339"/>
    <w:pPr>
      <w:autoSpaceDE w:val="0"/>
      <w:autoSpaceDN w:val="0"/>
      <w:adjustRightInd w:val="0"/>
      <w:spacing w:after="0" w:line="240" w:lineRule="auto"/>
    </w:pPr>
    <w:rPr>
      <w:rFonts w:ascii="Calibri" w:eastAsia="Calibri" w:hAnsi="Calibri" w:cs="Calibri"/>
      <w:color w:val="000000"/>
      <w:sz w:val="24"/>
      <w:szCs w:val="24"/>
      <w:lang w:eastAsia="cs-CZ"/>
    </w:rPr>
  </w:style>
  <w:style w:type="paragraph" w:styleId="Textpoznpodarou">
    <w:name w:val="footnote text"/>
    <w:basedOn w:val="Normln"/>
    <w:link w:val="TextpoznpodarouChar"/>
    <w:uiPriority w:val="99"/>
    <w:semiHidden/>
    <w:unhideWhenUsed/>
    <w:rsid w:val="002E2339"/>
  </w:style>
  <w:style w:type="character" w:customStyle="1" w:styleId="TextpoznpodarouChar">
    <w:name w:val="Text pozn. pod čarou Char"/>
    <w:basedOn w:val="Standardnpsmoodstavce"/>
    <w:link w:val="Textpoznpodarou"/>
    <w:uiPriority w:val="99"/>
    <w:semiHidden/>
    <w:rsid w:val="002E233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2E2339"/>
    <w:rPr>
      <w:vertAlign w:val="superscript"/>
    </w:rPr>
  </w:style>
  <w:style w:type="character" w:styleId="Nevyeenzmnka">
    <w:name w:val="Unresolved Mention"/>
    <w:basedOn w:val="Standardnpsmoodstavce"/>
    <w:uiPriority w:val="99"/>
    <w:semiHidden/>
    <w:unhideWhenUsed/>
    <w:rsid w:val="002E2339"/>
    <w:rPr>
      <w:color w:val="605E5C"/>
      <w:shd w:val="clear" w:color="auto" w:fill="E1DFDD"/>
    </w:rPr>
  </w:style>
  <w:style w:type="character" w:customStyle="1" w:styleId="tlid-translation">
    <w:name w:val="tlid-translation"/>
    <w:basedOn w:val="Standardnpsmoodstavce"/>
    <w:rsid w:val="002E2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14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noldova.zuzana@stc.cz%20" TargetMode="External"/><Relationship Id="rId13" Type="http://schemas.openxmlformats.org/officeDocument/2006/relationships/hyperlink" Target="mailto:hlusickova.michala@stc.cz" TargetMode="External"/><Relationship Id="rId18" Type="http://schemas.openxmlformats.org/officeDocument/2006/relationships/hyperlink" Target="https://sites.google.com/fen.cz/napovedafen-en" TargetMode="Externa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yperlink" Target="https://mfcr.ezak.cz/manual.html" TargetMode="External"/><Relationship Id="rId7" Type="http://schemas.openxmlformats.org/officeDocument/2006/relationships/image" Target="media/image1.jpeg"/><Relationship Id="rId12" Type="http://schemas.openxmlformats.org/officeDocument/2006/relationships/hyperlink" Target="https://mfcr.ezak.cz/profile_display_53.html" TargetMode="External"/><Relationship Id="rId17" Type="http://schemas.openxmlformats.org/officeDocument/2006/relationships/hyperlink" Target="https://sites.google.com/fen.cz/napovedafe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fcr.ezak.cz/profile_display_53.html" TargetMode="External"/><Relationship Id="rId20" Type="http://schemas.openxmlformats.org/officeDocument/2006/relationships/hyperlink" Target="https://mfcr.ezak.cz/test_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pv.enem.pl/en/31712113-5"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Jelinek.Marek@stc.cz" TargetMode="External"/><Relationship Id="rId23" Type="http://schemas.openxmlformats.org/officeDocument/2006/relationships/footer" Target="footer1.xml"/><Relationship Id="rId10" Type="http://schemas.openxmlformats.org/officeDocument/2006/relationships/hyperlink" Target="http://www.cpv.enem.pl/en/30237131-6" TargetMode="External"/><Relationship Id="rId19" Type="http://schemas.openxmlformats.org/officeDocument/2006/relationships/hyperlink" Target="http://www.ezak.cz/faq/pozadavky-na-system" TargetMode="External"/><Relationship Id="rId4" Type="http://schemas.openxmlformats.org/officeDocument/2006/relationships/webSettings" Target="webSettings.xml"/><Relationship Id="rId9" Type="http://schemas.openxmlformats.org/officeDocument/2006/relationships/hyperlink" Target="https://mfcr.ezak.cz/profile_display_53.html" TargetMode="External"/><Relationship Id="rId14" Type="http://schemas.openxmlformats.org/officeDocument/2006/relationships/hyperlink" Target="https://mfcr.ezak.cz/profile_display_53.html"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wp-content/uploads/2019/06/Zakon-c-134_2016-Sb-o-zadavani-verejnych-zakazek-EN.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18</Pages>
  <Words>7568</Words>
  <Characters>44655</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52119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Šenoldová Zuzana</dc:creator>
  <cp:keywords/>
  <dc:description/>
  <cp:lastModifiedBy>Šenoldová Zuzana</cp:lastModifiedBy>
  <cp:revision>18</cp:revision>
  <dcterms:created xsi:type="dcterms:W3CDTF">2021-01-21T13:05:00Z</dcterms:created>
  <dcterms:modified xsi:type="dcterms:W3CDTF">2021-01-26T15:27:00Z</dcterms:modified>
</cp:coreProperties>
</file>